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6D6543" w:rsidP="00E21A27">
            <w:pPr>
              <w:pStyle w:val="Documenttype"/>
            </w:pPr>
            <w:r>
              <w:t>DISCUSSION PAPER</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270C3724" w:rsidR="00D74AE1" w:rsidRDefault="00D74AE1" w:rsidP="00815D9A">
      <w:pPr>
        <w:jc w:val="center"/>
      </w:pPr>
    </w:p>
    <w:p w14:paraId="1AAC2A7C" w14:textId="68B0A91F" w:rsidR="00587D09" w:rsidRDefault="00376BDD" w:rsidP="00376BDD">
      <w:pPr>
        <w:tabs>
          <w:tab w:val="left" w:pos="6540"/>
        </w:tabs>
      </w:pPr>
      <w:r>
        <w:tab/>
      </w:r>
    </w:p>
    <w:p w14:paraId="0A131705" w14:textId="79CE82CE" w:rsidR="00C87B57" w:rsidRDefault="00C96AEA" w:rsidP="00C87B57">
      <w:pPr>
        <w:spacing w:before="120" w:after="120" w:line="240" w:lineRule="auto"/>
        <w:jc w:val="center"/>
        <w:rPr>
          <w:b/>
          <w:bCs/>
          <w:caps/>
          <w:color w:val="00558C"/>
          <w:sz w:val="50"/>
          <w:szCs w:val="50"/>
        </w:rPr>
      </w:pPr>
      <w:bookmarkStart w:id="0" w:name="_Hlk94162708"/>
      <w:r w:rsidRPr="00587D09">
        <w:rPr>
          <w:b/>
          <w:bCs/>
          <w:caps/>
          <w:color w:val="00558C"/>
          <w:sz w:val="50"/>
          <w:szCs w:val="50"/>
        </w:rPr>
        <w:t>IMPLICATIONS</w:t>
      </w:r>
    </w:p>
    <w:p w14:paraId="1ACE1C29" w14:textId="77777777" w:rsidR="00C87B57" w:rsidRDefault="00C87B57" w:rsidP="00C87B57">
      <w:pPr>
        <w:spacing w:before="120" w:after="120" w:line="240" w:lineRule="auto"/>
        <w:jc w:val="center"/>
        <w:rPr>
          <w:b/>
          <w:bCs/>
          <w:caps/>
          <w:color w:val="00558C"/>
          <w:sz w:val="50"/>
          <w:szCs w:val="50"/>
        </w:rPr>
      </w:pPr>
      <w:r>
        <w:rPr>
          <w:b/>
          <w:bCs/>
          <w:caps/>
          <w:color w:val="00558C"/>
          <w:sz w:val="50"/>
          <w:szCs w:val="50"/>
        </w:rPr>
        <w:t>of</w:t>
      </w:r>
    </w:p>
    <w:p w14:paraId="5E59C238" w14:textId="32986100" w:rsidR="00CC0C3E" w:rsidRDefault="00CC0C3E" w:rsidP="00C87B57">
      <w:pPr>
        <w:spacing w:before="120" w:after="120" w:line="240" w:lineRule="auto"/>
        <w:jc w:val="center"/>
        <w:rPr>
          <w:b/>
          <w:bCs/>
          <w:caps/>
          <w:color w:val="00558C"/>
          <w:sz w:val="50"/>
          <w:szCs w:val="50"/>
        </w:rPr>
      </w:pPr>
      <w:r w:rsidRPr="00C91D97">
        <w:rPr>
          <w:b/>
          <w:bCs/>
          <w:caps/>
          <w:color w:val="00558C"/>
          <w:sz w:val="50"/>
          <w:szCs w:val="50"/>
        </w:rPr>
        <w:t>MARITIME AUTONOMOUS SURFACE SHIPS</w:t>
      </w:r>
    </w:p>
    <w:p w14:paraId="3C2A950F" w14:textId="5DD014DE" w:rsidR="00C87B57" w:rsidRDefault="00C91D97" w:rsidP="00C87B57">
      <w:pPr>
        <w:spacing w:before="120" w:after="120" w:line="240" w:lineRule="auto"/>
        <w:jc w:val="center"/>
        <w:rPr>
          <w:b/>
          <w:bCs/>
          <w:caps/>
          <w:color w:val="00558C"/>
          <w:sz w:val="50"/>
          <w:szCs w:val="50"/>
        </w:rPr>
      </w:pPr>
      <w:r w:rsidRPr="00C87B57">
        <w:rPr>
          <w:b/>
          <w:bCs/>
          <w:caps/>
          <w:color w:val="00558C"/>
          <w:sz w:val="50"/>
          <w:szCs w:val="50"/>
        </w:rPr>
        <w:t>FROM</w:t>
      </w:r>
      <w:r w:rsidR="00C87B57">
        <w:rPr>
          <w:b/>
          <w:bCs/>
          <w:caps/>
          <w:color w:val="00558C"/>
          <w:sz w:val="50"/>
          <w:szCs w:val="50"/>
        </w:rPr>
        <w:t xml:space="preserve"> A</w:t>
      </w:r>
    </w:p>
    <w:p w14:paraId="43612E69" w14:textId="2CEC7161" w:rsidR="00CF49CC" w:rsidRPr="00F55AD7" w:rsidRDefault="00C91D97" w:rsidP="00C87B57">
      <w:pPr>
        <w:spacing w:before="120" w:after="120" w:line="240" w:lineRule="auto"/>
        <w:jc w:val="center"/>
        <w:rPr>
          <w:lang w:eastAsia="zh-CN"/>
        </w:rPr>
      </w:pPr>
      <w:r w:rsidRPr="00C87B57">
        <w:rPr>
          <w:b/>
          <w:bCs/>
          <w:caps/>
          <w:color w:val="00558C"/>
          <w:sz w:val="50"/>
          <w:szCs w:val="50"/>
        </w:rPr>
        <w:t>VTS PERSPECTIVE</w:t>
      </w:r>
      <w:bookmarkEnd w:id="0"/>
    </w:p>
    <w:p w14:paraId="232D25B4" w14:textId="5578C880" w:rsidR="004E0BBB" w:rsidRDefault="004E0BBB" w:rsidP="00D74AE1">
      <w:pPr>
        <w:rPr>
          <w:lang w:eastAsia="zh-CN"/>
        </w:rPr>
      </w:pPr>
    </w:p>
    <w:p w14:paraId="15B0BA88" w14:textId="77777777" w:rsidR="00587D09" w:rsidRDefault="00587D09" w:rsidP="00D74AE1">
      <w:pPr>
        <w:rPr>
          <w:lang w:eastAsia="zh-CN"/>
        </w:rPr>
      </w:pPr>
    </w:p>
    <w:p w14:paraId="2170C8F7" w14:textId="35C380E4" w:rsidR="00BE7900" w:rsidRDefault="00BE7900" w:rsidP="00D74AE1">
      <w:pPr>
        <w:rPr>
          <w:lang w:eastAsia="zh-CN"/>
        </w:rPr>
      </w:pPr>
    </w:p>
    <w:p w14:paraId="6AD41D47" w14:textId="7258AF35" w:rsidR="00BE7900" w:rsidRDefault="00BE7900" w:rsidP="00D74AE1">
      <w:pPr>
        <w:rPr>
          <w:lang w:eastAsia="zh-CN"/>
        </w:rPr>
      </w:pPr>
    </w:p>
    <w:p w14:paraId="4F467193" w14:textId="52DF8C66" w:rsidR="00587D09" w:rsidRDefault="00587D09" w:rsidP="00D74AE1">
      <w:pPr>
        <w:rPr>
          <w:lang w:eastAsia="zh-CN"/>
        </w:rPr>
      </w:pPr>
    </w:p>
    <w:p w14:paraId="2DD67DDB" w14:textId="05A078A2" w:rsidR="00BE7900" w:rsidRDefault="00BE7900" w:rsidP="00D74AE1">
      <w:pPr>
        <w:rPr>
          <w:lang w:eastAsia="zh-CN"/>
        </w:rPr>
      </w:pPr>
    </w:p>
    <w:p w14:paraId="78407F4B" w14:textId="58607721" w:rsidR="00587D09" w:rsidRDefault="00587D09" w:rsidP="00D74AE1">
      <w:pPr>
        <w:rPr>
          <w:lang w:eastAsia="zh-CN"/>
        </w:rPr>
      </w:pPr>
    </w:p>
    <w:p w14:paraId="4C5C33DC" w14:textId="77777777" w:rsidR="00587D09" w:rsidRDefault="00587D09" w:rsidP="00D74AE1">
      <w:pPr>
        <w:rPr>
          <w:lang w:eastAsia="zh-CN"/>
        </w:rPr>
      </w:pPr>
    </w:p>
    <w:p w14:paraId="57FAF5F3" w14:textId="51BA3FA5" w:rsidR="00BE7900" w:rsidRDefault="00BE7900" w:rsidP="00D74AE1">
      <w:pPr>
        <w:rPr>
          <w:lang w:eastAsia="zh-CN"/>
        </w:rPr>
      </w:pPr>
    </w:p>
    <w:p w14:paraId="71288B02" w14:textId="3B69C569" w:rsidR="00BE7900" w:rsidRDefault="00BE7900" w:rsidP="00D74AE1">
      <w:pPr>
        <w:rPr>
          <w:lang w:eastAsia="zh-CN"/>
        </w:rPr>
      </w:pPr>
    </w:p>
    <w:p w14:paraId="63C72662" w14:textId="39256D58" w:rsidR="00BE7900" w:rsidRDefault="00BE7900" w:rsidP="00D74AE1">
      <w:pPr>
        <w:rPr>
          <w:lang w:eastAsia="zh-CN"/>
        </w:rPr>
      </w:pPr>
    </w:p>
    <w:p w14:paraId="6BE0A55A" w14:textId="77777777" w:rsidR="00BE7900" w:rsidRPr="00F55AD7" w:rsidRDefault="00BE7900" w:rsidP="00D74AE1">
      <w:pPr>
        <w:rPr>
          <w:lang w:eastAsia="zh-CN"/>
        </w:rPr>
      </w:pPr>
    </w:p>
    <w:p w14:paraId="160C2403" w14:textId="2C345B46" w:rsidR="004E0BBB" w:rsidRPr="00376BDD" w:rsidRDefault="00AF48A6" w:rsidP="004E0BBB">
      <w:pPr>
        <w:pStyle w:val="Editionnumber"/>
      </w:pPr>
      <w:r>
        <w:t xml:space="preserve">Working Paper </w:t>
      </w:r>
      <w:r w:rsidR="002735DD">
        <w:t>Edition</w:t>
      </w:r>
      <w:r w:rsidR="006B02C1">
        <w:t xml:space="preserve"> </w:t>
      </w:r>
      <w:r w:rsidR="007F071E" w:rsidRPr="00376BDD">
        <w:t>0</w:t>
      </w:r>
      <w:r w:rsidR="006B02C1">
        <w:t>.</w:t>
      </w:r>
      <w:ins w:id="1" w:author="Neil Trainor" w:date="2023-01-23T21:07:00Z">
        <w:r w:rsidR="00544797" w:rsidRPr="00544797">
          <w:rPr>
            <w:highlight w:val="yellow"/>
          </w:rPr>
          <w:t>4</w:t>
        </w:r>
      </w:ins>
    </w:p>
    <w:p w14:paraId="6ACE54B7" w14:textId="13277472" w:rsidR="004E0BBB" w:rsidRDefault="00F24D75" w:rsidP="004E0BBB">
      <w:pPr>
        <w:pStyle w:val="Documentdate"/>
      </w:pPr>
      <w:r>
        <w:t>SEPTEMBER</w:t>
      </w:r>
      <w:r w:rsidR="007F071E" w:rsidRPr="00376BDD">
        <w:t xml:space="preserve"> </w:t>
      </w:r>
      <w:ins w:id="2" w:author="Neil Trainor" w:date="2023-01-23T21:07:00Z">
        <w:r w:rsidR="00544797" w:rsidRPr="00544797">
          <w:rPr>
            <w:highlight w:val="yellow"/>
          </w:rPr>
          <w:t>2023</w:t>
        </w:r>
      </w:ins>
    </w:p>
    <w:p w14:paraId="0894D13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4C12568E" w:rsidR="00914E26" w:rsidRPr="00114F87" w:rsidRDefault="007A3A41" w:rsidP="00914E26">
      <w:pPr>
        <w:pStyle w:val="BodyText"/>
        <w:rPr>
          <w:lang w:eastAsia="zh-CN"/>
        </w:rPr>
      </w:pPr>
      <w:r w:rsidRPr="007A3A41">
        <w:rPr>
          <w:lang w:eastAsia="zh-CN"/>
        </w:rPr>
        <w:lastRenderedPageBreak/>
        <w:t>Revisions to this IALA Document are to be noted in the table prior to the issue of a revised document</w:t>
      </w:r>
      <w:r>
        <w:rPr>
          <w:rFonts w:hint="eastAsia"/>
          <w:lang w:eastAsia="zh-CN"/>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1DD9D3B8" w:rsidR="00914E26" w:rsidRPr="00F55AD7" w:rsidRDefault="007A3A41" w:rsidP="00414698">
            <w:pPr>
              <w:pStyle w:val="Tableheading"/>
              <w:rPr>
                <w:lang w:val="en-GB"/>
              </w:rPr>
            </w:pPr>
            <w:r>
              <w:rPr>
                <w:rFonts w:hint="eastAsia"/>
                <w:lang w:val="en-GB" w:eastAsia="zh-CN"/>
              </w:rPr>
              <w:t>Date</w:t>
            </w:r>
          </w:p>
        </w:tc>
        <w:tc>
          <w:tcPr>
            <w:tcW w:w="3576" w:type="dxa"/>
          </w:tcPr>
          <w:p w14:paraId="766E7BBE" w14:textId="4C0CC39E" w:rsidR="00914E26" w:rsidRPr="00F55AD7" w:rsidRDefault="007A3A41" w:rsidP="00414698">
            <w:pPr>
              <w:pStyle w:val="Tableheading"/>
              <w:rPr>
                <w:lang w:val="en-GB"/>
              </w:rPr>
            </w:pPr>
            <w:r w:rsidRPr="007A3A41">
              <w:rPr>
                <w:lang w:val="en-GB" w:eastAsia="zh-CN"/>
              </w:rPr>
              <w:t>Page / Section Revised</w:t>
            </w:r>
          </w:p>
        </w:tc>
        <w:tc>
          <w:tcPr>
            <w:tcW w:w="5001" w:type="dxa"/>
          </w:tcPr>
          <w:p w14:paraId="078E2FCC" w14:textId="261B76F8" w:rsidR="00914E26" w:rsidRPr="00F55AD7" w:rsidRDefault="006B02C1" w:rsidP="00414698">
            <w:pPr>
              <w:pStyle w:val="Tableheading"/>
              <w:rPr>
                <w:lang w:val="en-GB"/>
              </w:rPr>
            </w:pPr>
            <w:r>
              <w:rPr>
                <w:lang w:val="en-GB" w:eastAsia="zh-CN"/>
              </w:rPr>
              <w:t>Approval</w:t>
            </w:r>
          </w:p>
        </w:tc>
      </w:tr>
      <w:tr w:rsidR="005E4659" w:rsidRPr="00F55AD7" w14:paraId="3FD30408" w14:textId="77777777" w:rsidTr="00F24D75">
        <w:tc>
          <w:tcPr>
            <w:tcW w:w="1908" w:type="dxa"/>
            <w:vAlign w:val="center"/>
          </w:tcPr>
          <w:p w14:paraId="5F32BB5E" w14:textId="3B3134A4" w:rsidR="00914E26" w:rsidRPr="00F55AD7" w:rsidRDefault="00437EFC" w:rsidP="00F24D75">
            <w:pPr>
              <w:pStyle w:val="Tabletext"/>
              <w:spacing w:before="120" w:after="120" w:line="240" w:lineRule="auto"/>
            </w:pPr>
            <w:r>
              <w:rPr>
                <w:lang w:eastAsia="zh-CN"/>
              </w:rPr>
              <w:t xml:space="preserve">7 </w:t>
            </w:r>
            <w:r w:rsidR="00166D6D">
              <w:rPr>
                <w:lang w:eastAsia="zh-CN"/>
              </w:rPr>
              <w:t>Oct</w:t>
            </w:r>
            <w:r w:rsidR="00095A61">
              <w:rPr>
                <w:lang w:eastAsia="zh-CN"/>
              </w:rPr>
              <w:t xml:space="preserve"> </w:t>
            </w:r>
            <w:r w:rsidR="00AC6EDF">
              <w:t>202</w:t>
            </w:r>
            <w:r w:rsidR="00C0300D">
              <w:rPr>
                <w:rFonts w:hint="eastAsia"/>
                <w:lang w:eastAsia="zh-CN"/>
              </w:rPr>
              <w:t>1</w:t>
            </w:r>
          </w:p>
        </w:tc>
        <w:tc>
          <w:tcPr>
            <w:tcW w:w="3576" w:type="dxa"/>
            <w:vAlign w:val="center"/>
          </w:tcPr>
          <w:p w14:paraId="384AF95D" w14:textId="418EBD3F" w:rsidR="00914E26" w:rsidRPr="00F55AD7" w:rsidRDefault="00ED6D43" w:rsidP="00F24D75">
            <w:pPr>
              <w:pStyle w:val="Tabletext"/>
              <w:spacing w:before="120" w:after="120" w:line="240" w:lineRule="auto"/>
            </w:pPr>
            <w:r w:rsidRPr="00D0193B">
              <w:t>Working paper</w:t>
            </w:r>
            <w:r w:rsidR="00095A61" w:rsidRPr="00D0193B">
              <w:t xml:space="preserve"> edition</w:t>
            </w:r>
            <w:r w:rsidR="00437EFC" w:rsidRPr="00D0193B">
              <w:t xml:space="preserve"> 0.1</w:t>
            </w:r>
          </w:p>
        </w:tc>
        <w:tc>
          <w:tcPr>
            <w:tcW w:w="5001" w:type="dxa"/>
            <w:vAlign w:val="center"/>
          </w:tcPr>
          <w:p w14:paraId="2F4D3410" w14:textId="3A14A53B" w:rsidR="00914E26" w:rsidRPr="00F55AD7" w:rsidRDefault="00914E26" w:rsidP="00F24D75">
            <w:pPr>
              <w:pStyle w:val="Tabletext"/>
              <w:spacing w:before="120" w:after="120" w:line="240" w:lineRule="auto"/>
            </w:pPr>
          </w:p>
        </w:tc>
      </w:tr>
      <w:tr w:rsidR="006B26E5" w:rsidRPr="00F55AD7" w14:paraId="32499553" w14:textId="77777777" w:rsidTr="00F24D75">
        <w:tc>
          <w:tcPr>
            <w:tcW w:w="1908" w:type="dxa"/>
            <w:vAlign w:val="center"/>
          </w:tcPr>
          <w:p w14:paraId="1D4E85EB" w14:textId="6254B168" w:rsidR="006B26E5" w:rsidRPr="00F24D75" w:rsidRDefault="000E0B90" w:rsidP="00F24D75">
            <w:pPr>
              <w:pStyle w:val="Tabletext"/>
              <w:spacing w:before="120" w:after="120" w:line="240" w:lineRule="auto"/>
            </w:pPr>
            <w:r w:rsidRPr="00F24D75">
              <w:t>13</w:t>
            </w:r>
            <w:r w:rsidR="006B26E5" w:rsidRPr="00F24D75">
              <w:t xml:space="preserve"> </w:t>
            </w:r>
            <w:r w:rsidR="000F7BFF" w:rsidRPr="00F24D75">
              <w:t>Apr</w:t>
            </w:r>
            <w:r w:rsidR="006B26E5" w:rsidRPr="00F24D75">
              <w:t xml:space="preserve"> 2022</w:t>
            </w:r>
          </w:p>
        </w:tc>
        <w:tc>
          <w:tcPr>
            <w:tcW w:w="3576" w:type="dxa"/>
            <w:vAlign w:val="center"/>
          </w:tcPr>
          <w:p w14:paraId="68744822" w14:textId="7109C3ED" w:rsidR="006B26E5" w:rsidRPr="00F24D75" w:rsidRDefault="006B26E5" w:rsidP="00F24D75">
            <w:pPr>
              <w:pStyle w:val="Tabletext"/>
              <w:spacing w:before="120" w:after="120" w:line="240" w:lineRule="auto"/>
            </w:pPr>
            <w:r w:rsidRPr="00F24D75">
              <w:t xml:space="preserve">Working paper edition </w:t>
            </w:r>
            <w:r w:rsidR="006B02C1">
              <w:t>0</w:t>
            </w:r>
            <w:r w:rsidR="005D188E" w:rsidRPr="00F24D75">
              <w:t>.</w:t>
            </w:r>
            <w:r w:rsidR="006B02C1">
              <w:t>2</w:t>
            </w:r>
          </w:p>
        </w:tc>
        <w:tc>
          <w:tcPr>
            <w:tcW w:w="5001" w:type="dxa"/>
            <w:vAlign w:val="center"/>
          </w:tcPr>
          <w:p w14:paraId="5000304B" w14:textId="4513A0A0" w:rsidR="006B26E5" w:rsidRPr="00F55AD7" w:rsidRDefault="006B26E5" w:rsidP="00F24D75">
            <w:pPr>
              <w:pStyle w:val="Tabletext"/>
              <w:spacing w:before="120" w:after="120" w:line="240" w:lineRule="auto"/>
            </w:pPr>
          </w:p>
        </w:tc>
      </w:tr>
      <w:tr w:rsidR="006B26E5" w:rsidRPr="00F55AD7" w14:paraId="2CD549C5" w14:textId="77777777" w:rsidTr="00F24D75">
        <w:tc>
          <w:tcPr>
            <w:tcW w:w="1908" w:type="dxa"/>
            <w:vAlign w:val="center"/>
          </w:tcPr>
          <w:p w14:paraId="4BF25017" w14:textId="2D1F1159" w:rsidR="006B26E5" w:rsidRPr="00F55AD7" w:rsidRDefault="000E0B90" w:rsidP="00F24D75">
            <w:pPr>
              <w:pStyle w:val="Tabletext"/>
              <w:spacing w:before="120" w:after="120" w:line="240" w:lineRule="auto"/>
            </w:pPr>
            <w:r>
              <w:t>28 Sep 2022</w:t>
            </w:r>
          </w:p>
        </w:tc>
        <w:tc>
          <w:tcPr>
            <w:tcW w:w="3576" w:type="dxa"/>
            <w:vAlign w:val="center"/>
          </w:tcPr>
          <w:p w14:paraId="29F77260" w14:textId="2CE78547" w:rsidR="006B26E5" w:rsidRPr="00F55AD7" w:rsidRDefault="000E0B90" w:rsidP="00F24D75">
            <w:pPr>
              <w:pStyle w:val="Tabletext"/>
              <w:spacing w:before="120" w:after="120" w:line="240" w:lineRule="auto"/>
            </w:pPr>
            <w:r>
              <w:t xml:space="preserve">Working paper edition </w:t>
            </w:r>
            <w:r w:rsidR="006B02C1">
              <w:t>0</w:t>
            </w:r>
            <w:r>
              <w:t>.</w:t>
            </w:r>
            <w:r w:rsidR="006B02C1">
              <w:t>3</w:t>
            </w:r>
          </w:p>
        </w:tc>
        <w:tc>
          <w:tcPr>
            <w:tcW w:w="5001" w:type="dxa"/>
            <w:vAlign w:val="center"/>
          </w:tcPr>
          <w:p w14:paraId="14EB958F" w14:textId="1D05EBF3" w:rsidR="006B26E5" w:rsidRPr="00F55AD7" w:rsidRDefault="006B26E5" w:rsidP="00F24D75">
            <w:pPr>
              <w:pStyle w:val="Tabletext"/>
              <w:spacing w:before="120" w:after="120" w:line="240" w:lineRule="auto"/>
            </w:pPr>
          </w:p>
        </w:tc>
      </w:tr>
      <w:tr w:rsidR="006B26E5" w:rsidRPr="00F55AD7" w14:paraId="4DDBD6D9" w14:textId="77777777" w:rsidTr="00F24D75">
        <w:tc>
          <w:tcPr>
            <w:tcW w:w="1908" w:type="dxa"/>
            <w:vAlign w:val="center"/>
          </w:tcPr>
          <w:p w14:paraId="0D7BD499" w14:textId="1754842B" w:rsidR="006B26E5" w:rsidRPr="00F55AD7" w:rsidRDefault="00544797" w:rsidP="00F24D75">
            <w:pPr>
              <w:pStyle w:val="Tabletext"/>
              <w:spacing w:before="120" w:after="120" w:line="240" w:lineRule="auto"/>
            </w:pPr>
            <w:ins w:id="3" w:author="Neil Trainor" w:date="2023-01-23T21:08:00Z">
              <w:r w:rsidRPr="00544797">
                <w:rPr>
                  <w:highlight w:val="yellow"/>
                </w:rPr>
                <w:t>To follow</w:t>
              </w:r>
            </w:ins>
          </w:p>
        </w:tc>
        <w:tc>
          <w:tcPr>
            <w:tcW w:w="3576" w:type="dxa"/>
            <w:vAlign w:val="center"/>
          </w:tcPr>
          <w:p w14:paraId="6297B6BD" w14:textId="77777777" w:rsidR="006B26E5" w:rsidRPr="00F55AD7" w:rsidRDefault="006B26E5" w:rsidP="00F24D75">
            <w:pPr>
              <w:pStyle w:val="Tabletext"/>
              <w:spacing w:before="120" w:after="120" w:line="240" w:lineRule="auto"/>
            </w:pPr>
          </w:p>
        </w:tc>
        <w:tc>
          <w:tcPr>
            <w:tcW w:w="5001" w:type="dxa"/>
            <w:vAlign w:val="center"/>
          </w:tcPr>
          <w:p w14:paraId="714A6399" w14:textId="77777777" w:rsidR="006B26E5" w:rsidRPr="00F55AD7" w:rsidRDefault="006B26E5" w:rsidP="00F24D75">
            <w:pPr>
              <w:pStyle w:val="Tabletext"/>
              <w:spacing w:before="120" w:after="120" w:line="240" w:lineRule="auto"/>
            </w:pPr>
          </w:p>
        </w:tc>
      </w:tr>
      <w:tr w:rsidR="006B26E5" w:rsidRPr="00F55AD7" w14:paraId="31F6CB5E" w14:textId="77777777" w:rsidTr="00F24D75">
        <w:tc>
          <w:tcPr>
            <w:tcW w:w="1908" w:type="dxa"/>
            <w:vAlign w:val="center"/>
          </w:tcPr>
          <w:p w14:paraId="05CE1CD3" w14:textId="77777777" w:rsidR="006B26E5" w:rsidRPr="00F55AD7" w:rsidRDefault="006B26E5" w:rsidP="00F24D75">
            <w:pPr>
              <w:pStyle w:val="Tabletext"/>
              <w:spacing w:before="120" w:after="120" w:line="240" w:lineRule="auto"/>
            </w:pPr>
          </w:p>
        </w:tc>
        <w:tc>
          <w:tcPr>
            <w:tcW w:w="3576" w:type="dxa"/>
            <w:vAlign w:val="center"/>
          </w:tcPr>
          <w:p w14:paraId="4F3483E6" w14:textId="77777777" w:rsidR="006B26E5" w:rsidRPr="00F55AD7" w:rsidRDefault="006B26E5" w:rsidP="00F24D75">
            <w:pPr>
              <w:pStyle w:val="Tabletext"/>
              <w:spacing w:before="120" w:after="120" w:line="240" w:lineRule="auto"/>
            </w:pPr>
          </w:p>
        </w:tc>
        <w:tc>
          <w:tcPr>
            <w:tcW w:w="5001" w:type="dxa"/>
            <w:vAlign w:val="center"/>
          </w:tcPr>
          <w:p w14:paraId="2CB4DFB4" w14:textId="77777777" w:rsidR="006B26E5" w:rsidRPr="00F55AD7" w:rsidRDefault="006B26E5" w:rsidP="00F24D75">
            <w:pPr>
              <w:pStyle w:val="Tabletext"/>
              <w:spacing w:before="120" w:after="120" w:line="240" w:lineRule="auto"/>
            </w:pPr>
          </w:p>
        </w:tc>
      </w:tr>
      <w:tr w:rsidR="006B26E5" w:rsidRPr="00F55AD7" w14:paraId="66D0F55C" w14:textId="77777777" w:rsidTr="00F24D75">
        <w:tc>
          <w:tcPr>
            <w:tcW w:w="1908" w:type="dxa"/>
            <w:vAlign w:val="center"/>
          </w:tcPr>
          <w:p w14:paraId="63E499DB" w14:textId="77777777" w:rsidR="006B26E5" w:rsidRPr="00F55AD7" w:rsidRDefault="006B26E5" w:rsidP="00F24D75">
            <w:pPr>
              <w:pStyle w:val="Tabletext"/>
              <w:spacing w:before="120" w:after="120" w:line="240" w:lineRule="auto"/>
            </w:pPr>
          </w:p>
        </w:tc>
        <w:tc>
          <w:tcPr>
            <w:tcW w:w="3576" w:type="dxa"/>
            <w:vAlign w:val="center"/>
          </w:tcPr>
          <w:p w14:paraId="53EF560D" w14:textId="77777777" w:rsidR="006B26E5" w:rsidRPr="00F55AD7" w:rsidRDefault="006B26E5" w:rsidP="00F24D75">
            <w:pPr>
              <w:pStyle w:val="Tabletext"/>
              <w:spacing w:before="120" w:after="120" w:line="240" w:lineRule="auto"/>
            </w:pPr>
          </w:p>
        </w:tc>
        <w:tc>
          <w:tcPr>
            <w:tcW w:w="5001" w:type="dxa"/>
            <w:vAlign w:val="center"/>
          </w:tcPr>
          <w:p w14:paraId="1FC5155B" w14:textId="77777777" w:rsidR="006B26E5" w:rsidRPr="00F55AD7" w:rsidRDefault="006B26E5" w:rsidP="00F24D75">
            <w:pPr>
              <w:pStyle w:val="Tabletext"/>
              <w:spacing w:before="120" w:after="120" w:line="240" w:lineRule="auto"/>
            </w:pPr>
          </w:p>
        </w:tc>
      </w:tr>
      <w:tr w:rsidR="006B26E5" w:rsidRPr="00F55AD7" w14:paraId="71EE1ED8" w14:textId="77777777" w:rsidTr="00F24D75">
        <w:tc>
          <w:tcPr>
            <w:tcW w:w="1908" w:type="dxa"/>
            <w:vAlign w:val="center"/>
          </w:tcPr>
          <w:p w14:paraId="7961B830" w14:textId="77777777" w:rsidR="006B26E5" w:rsidRPr="00F55AD7" w:rsidRDefault="006B26E5" w:rsidP="00F24D75">
            <w:pPr>
              <w:pStyle w:val="Tabletext"/>
              <w:spacing w:before="120" w:after="120" w:line="240" w:lineRule="auto"/>
            </w:pPr>
          </w:p>
        </w:tc>
        <w:tc>
          <w:tcPr>
            <w:tcW w:w="3576" w:type="dxa"/>
            <w:vAlign w:val="center"/>
          </w:tcPr>
          <w:p w14:paraId="34E40D9D" w14:textId="77777777" w:rsidR="006B26E5" w:rsidRPr="00F55AD7" w:rsidRDefault="006B26E5" w:rsidP="00F24D75">
            <w:pPr>
              <w:pStyle w:val="Tabletext"/>
              <w:spacing w:before="120" w:after="120" w:line="240" w:lineRule="auto"/>
            </w:pPr>
          </w:p>
        </w:tc>
        <w:tc>
          <w:tcPr>
            <w:tcW w:w="5001" w:type="dxa"/>
            <w:vAlign w:val="center"/>
          </w:tcPr>
          <w:p w14:paraId="2BEB0366" w14:textId="77777777" w:rsidR="006B26E5" w:rsidRPr="00F55AD7" w:rsidRDefault="006B26E5" w:rsidP="00F24D75">
            <w:pPr>
              <w:pStyle w:val="Tabletext"/>
              <w:spacing w:before="120" w:after="120" w:line="240" w:lineRule="auto"/>
            </w:pPr>
          </w:p>
        </w:tc>
      </w:tr>
    </w:tbl>
    <w:p w14:paraId="5722268C" w14:textId="77777777" w:rsidR="00914E26" w:rsidRPr="00F55AD7" w:rsidRDefault="00914E26" w:rsidP="00D74AE1"/>
    <w:p w14:paraId="14F94B81" w14:textId="77777777" w:rsidR="00F24D75" w:rsidRPr="00F24D75" w:rsidRDefault="00F24D75" w:rsidP="00F24D75"/>
    <w:p w14:paraId="309D1F8E" w14:textId="77777777" w:rsidR="00F24D75" w:rsidRPr="00F24D75" w:rsidRDefault="00F24D75" w:rsidP="00F24D75"/>
    <w:p w14:paraId="542DC038" w14:textId="3AD24B3C" w:rsidR="00F24D75" w:rsidRPr="00F24D75" w:rsidRDefault="00F24D75" w:rsidP="00F24D75">
      <w:pPr>
        <w:sectPr w:rsidR="00F24D75" w:rsidRPr="00F24D75"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66AA90F9" w14:textId="6B2475CE" w:rsidR="00B80E16" w:rsidRDefault="004A4EC4">
      <w:pPr>
        <w:pStyle w:val="TOC1"/>
        <w:rPr>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lang w:eastAsia="zh-CN"/>
        </w:rPr>
        <w:instrText xml:space="preserve"> TOC \o "1-3" \t "Annex,4,Appendix,5" </w:instrText>
      </w:r>
      <w:r w:rsidRPr="00F55AD7">
        <w:rPr>
          <w:rFonts w:eastAsia="Times New Roman" w:cs="Times New Roman"/>
          <w:b w:val="0"/>
          <w:noProof w:val="0"/>
          <w:szCs w:val="20"/>
        </w:rPr>
        <w:fldChar w:fldCharType="separate"/>
      </w:r>
      <w:r w:rsidR="00B80E16" w:rsidRPr="00154924">
        <w:rPr>
          <w:lang w:eastAsia="zh-CN"/>
        </w:rPr>
        <w:t>1.</w:t>
      </w:r>
      <w:r w:rsidR="00B80E16">
        <w:rPr>
          <w:b w:val="0"/>
          <w:color w:val="auto"/>
          <w:lang w:val="en-AU" w:eastAsia="en-AU"/>
        </w:rPr>
        <w:tab/>
      </w:r>
      <w:r w:rsidR="00B80E16" w:rsidRPr="00154924">
        <w:rPr>
          <w:lang w:eastAsia="zh-CN"/>
        </w:rPr>
        <w:t>DOCUMENT PURPOSE</w:t>
      </w:r>
      <w:r w:rsidR="00B80E16">
        <w:tab/>
      </w:r>
      <w:r w:rsidR="00B80E16">
        <w:fldChar w:fldCharType="begin"/>
      </w:r>
      <w:r w:rsidR="00B80E16">
        <w:instrText xml:space="preserve"> PAGEREF _Toc143094715 \h </w:instrText>
      </w:r>
      <w:r w:rsidR="00B80E16">
        <w:fldChar w:fldCharType="separate"/>
      </w:r>
      <w:r w:rsidR="00B80E16">
        <w:t>4</w:t>
      </w:r>
      <w:r w:rsidR="00B80E16">
        <w:fldChar w:fldCharType="end"/>
      </w:r>
    </w:p>
    <w:p w14:paraId="388899B1" w14:textId="0EA66244" w:rsidR="00B80E16" w:rsidRDefault="00B80E16">
      <w:pPr>
        <w:pStyle w:val="TOC1"/>
        <w:rPr>
          <w:b w:val="0"/>
          <w:color w:val="auto"/>
          <w:lang w:val="en-AU" w:eastAsia="en-AU"/>
        </w:rPr>
      </w:pPr>
      <w:r w:rsidRPr="00154924">
        <w:t>2.</w:t>
      </w:r>
      <w:r>
        <w:rPr>
          <w:b w:val="0"/>
          <w:color w:val="auto"/>
          <w:lang w:val="en-AU" w:eastAsia="en-AU"/>
        </w:rPr>
        <w:tab/>
      </w:r>
      <w:r w:rsidRPr="00154924">
        <w:t>EXECUTIVE SUMMARY</w:t>
      </w:r>
      <w:r>
        <w:tab/>
      </w:r>
      <w:r>
        <w:fldChar w:fldCharType="begin"/>
      </w:r>
      <w:r>
        <w:instrText xml:space="preserve"> PAGEREF _Toc143094716 \h </w:instrText>
      </w:r>
      <w:r>
        <w:fldChar w:fldCharType="separate"/>
      </w:r>
      <w:r>
        <w:t>5</w:t>
      </w:r>
      <w:r>
        <w:fldChar w:fldCharType="end"/>
      </w:r>
    </w:p>
    <w:p w14:paraId="6B7CF117" w14:textId="3CEE0A7B" w:rsidR="00B80E16" w:rsidRDefault="00B80E16">
      <w:pPr>
        <w:pStyle w:val="TOC1"/>
        <w:rPr>
          <w:b w:val="0"/>
          <w:color w:val="auto"/>
          <w:lang w:val="en-AU" w:eastAsia="en-AU"/>
        </w:rPr>
      </w:pPr>
      <w:r w:rsidRPr="00154924">
        <w:t>3.</w:t>
      </w:r>
      <w:r>
        <w:rPr>
          <w:b w:val="0"/>
          <w:color w:val="auto"/>
          <w:lang w:val="en-AU" w:eastAsia="en-AU"/>
        </w:rPr>
        <w:tab/>
      </w:r>
      <w:r w:rsidRPr="00154924">
        <w:t>DISCUSSION</w:t>
      </w:r>
      <w:r>
        <w:tab/>
      </w:r>
      <w:r>
        <w:fldChar w:fldCharType="begin"/>
      </w:r>
      <w:r>
        <w:instrText xml:space="preserve"> PAGEREF _Toc143094717 \h </w:instrText>
      </w:r>
      <w:r>
        <w:fldChar w:fldCharType="separate"/>
      </w:r>
      <w:r>
        <w:t>7</w:t>
      </w:r>
      <w:r>
        <w:fldChar w:fldCharType="end"/>
      </w:r>
    </w:p>
    <w:p w14:paraId="3339FEBC" w14:textId="42940477" w:rsidR="00B80E16" w:rsidRDefault="00B80E16">
      <w:pPr>
        <w:pStyle w:val="TOC2"/>
        <w:rPr>
          <w:color w:val="auto"/>
          <w:lang w:val="en-AU" w:eastAsia="en-AU"/>
        </w:rPr>
      </w:pPr>
      <w:r w:rsidRPr="00154924">
        <w:rPr>
          <w:snapToGrid w:val="0"/>
        </w:rPr>
        <w:t>3.1.</w:t>
      </w:r>
      <w:r>
        <w:rPr>
          <w:color w:val="auto"/>
          <w:lang w:val="en-AU" w:eastAsia="en-AU"/>
        </w:rPr>
        <w:tab/>
      </w:r>
      <w:r w:rsidRPr="00154924">
        <w:rPr>
          <w:snapToGrid w:val="0"/>
        </w:rPr>
        <w:t>Overview</w:t>
      </w:r>
      <w:r>
        <w:tab/>
      </w:r>
      <w:r>
        <w:fldChar w:fldCharType="begin"/>
      </w:r>
      <w:r>
        <w:instrText xml:space="preserve"> PAGEREF _Toc143094718 \h </w:instrText>
      </w:r>
      <w:r>
        <w:fldChar w:fldCharType="separate"/>
      </w:r>
      <w:r>
        <w:t>7</w:t>
      </w:r>
      <w:r>
        <w:fldChar w:fldCharType="end"/>
      </w:r>
    </w:p>
    <w:p w14:paraId="52EE440B" w14:textId="342E7AD4" w:rsidR="00B80E16" w:rsidRDefault="00B80E16">
      <w:pPr>
        <w:pStyle w:val="TOC3"/>
        <w:tabs>
          <w:tab w:val="left" w:pos="1134"/>
          <w:tab w:val="right" w:leader="dot" w:pos="10195"/>
        </w:tabs>
        <w:rPr>
          <w:noProof/>
          <w:sz w:val="22"/>
          <w:lang w:val="en-AU" w:eastAsia="en-AU"/>
        </w:rPr>
      </w:pPr>
      <w:r w:rsidRPr="00154924">
        <w:rPr>
          <w:noProof/>
        </w:rPr>
        <w:t>3.1.1.</w:t>
      </w:r>
      <w:r>
        <w:rPr>
          <w:noProof/>
          <w:sz w:val="22"/>
          <w:lang w:val="en-AU" w:eastAsia="en-AU"/>
        </w:rPr>
        <w:tab/>
      </w:r>
      <w:r>
        <w:rPr>
          <w:noProof/>
        </w:rPr>
        <w:t>Moving to a goal-based instrument for MASS</w:t>
      </w:r>
      <w:r>
        <w:rPr>
          <w:noProof/>
        </w:rPr>
        <w:tab/>
      </w:r>
      <w:r>
        <w:rPr>
          <w:noProof/>
        </w:rPr>
        <w:fldChar w:fldCharType="begin"/>
      </w:r>
      <w:r>
        <w:rPr>
          <w:noProof/>
        </w:rPr>
        <w:instrText xml:space="preserve"> PAGEREF _Toc143094719 \h </w:instrText>
      </w:r>
      <w:r>
        <w:rPr>
          <w:noProof/>
        </w:rPr>
      </w:r>
      <w:r>
        <w:rPr>
          <w:noProof/>
        </w:rPr>
        <w:fldChar w:fldCharType="separate"/>
      </w:r>
      <w:r>
        <w:rPr>
          <w:noProof/>
        </w:rPr>
        <w:t>7</w:t>
      </w:r>
      <w:r>
        <w:rPr>
          <w:noProof/>
        </w:rPr>
        <w:fldChar w:fldCharType="end"/>
      </w:r>
    </w:p>
    <w:p w14:paraId="19B53A5B" w14:textId="369850E8" w:rsidR="00B80E16" w:rsidRDefault="00B80E16">
      <w:pPr>
        <w:pStyle w:val="TOC3"/>
        <w:tabs>
          <w:tab w:val="left" w:pos="1134"/>
          <w:tab w:val="right" w:leader="dot" w:pos="10195"/>
        </w:tabs>
        <w:rPr>
          <w:noProof/>
          <w:sz w:val="22"/>
          <w:lang w:val="en-AU" w:eastAsia="en-AU"/>
        </w:rPr>
      </w:pPr>
      <w:r w:rsidRPr="00154924">
        <w:rPr>
          <w:noProof/>
        </w:rPr>
        <w:t>3.1.2.</w:t>
      </w:r>
      <w:r>
        <w:rPr>
          <w:noProof/>
          <w:sz w:val="22"/>
          <w:lang w:val="en-AU" w:eastAsia="en-AU"/>
        </w:rPr>
        <w:tab/>
      </w:r>
      <w:r>
        <w:rPr>
          <w:noProof/>
        </w:rPr>
        <w:t>IMO Roadmap for developing a goal-based Code for MASS</w:t>
      </w:r>
      <w:r>
        <w:rPr>
          <w:noProof/>
        </w:rPr>
        <w:tab/>
      </w:r>
      <w:r>
        <w:rPr>
          <w:noProof/>
        </w:rPr>
        <w:fldChar w:fldCharType="begin"/>
      </w:r>
      <w:r>
        <w:rPr>
          <w:noProof/>
        </w:rPr>
        <w:instrText xml:space="preserve"> PAGEREF _Toc143094720 \h </w:instrText>
      </w:r>
      <w:r>
        <w:rPr>
          <w:noProof/>
        </w:rPr>
      </w:r>
      <w:r>
        <w:rPr>
          <w:noProof/>
        </w:rPr>
        <w:fldChar w:fldCharType="separate"/>
      </w:r>
      <w:r>
        <w:rPr>
          <w:noProof/>
        </w:rPr>
        <w:t>8</w:t>
      </w:r>
      <w:r>
        <w:rPr>
          <w:noProof/>
        </w:rPr>
        <w:fldChar w:fldCharType="end"/>
      </w:r>
    </w:p>
    <w:p w14:paraId="588C7F29" w14:textId="61963EA3" w:rsidR="00B80E16" w:rsidRDefault="00B80E16">
      <w:pPr>
        <w:pStyle w:val="TOC3"/>
        <w:tabs>
          <w:tab w:val="left" w:pos="1134"/>
          <w:tab w:val="right" w:leader="dot" w:pos="10195"/>
        </w:tabs>
        <w:rPr>
          <w:noProof/>
          <w:sz w:val="22"/>
          <w:lang w:val="en-AU" w:eastAsia="en-AU"/>
        </w:rPr>
      </w:pPr>
      <w:r w:rsidRPr="00154924">
        <w:rPr>
          <w:noProof/>
        </w:rPr>
        <w:t>3.1.3.</w:t>
      </w:r>
      <w:r>
        <w:rPr>
          <w:noProof/>
          <w:sz w:val="22"/>
          <w:lang w:val="en-AU" w:eastAsia="en-AU"/>
        </w:rPr>
        <w:tab/>
      </w:r>
      <w:r>
        <w:rPr>
          <w:noProof/>
        </w:rPr>
        <w:t>MASS Code</w:t>
      </w:r>
      <w:r>
        <w:rPr>
          <w:noProof/>
        </w:rPr>
        <w:tab/>
      </w:r>
      <w:r>
        <w:rPr>
          <w:noProof/>
        </w:rPr>
        <w:fldChar w:fldCharType="begin"/>
      </w:r>
      <w:r>
        <w:rPr>
          <w:noProof/>
        </w:rPr>
        <w:instrText xml:space="preserve"> PAGEREF _Toc143094721 \h </w:instrText>
      </w:r>
      <w:r>
        <w:rPr>
          <w:noProof/>
        </w:rPr>
      </w:r>
      <w:r>
        <w:rPr>
          <w:noProof/>
        </w:rPr>
        <w:fldChar w:fldCharType="separate"/>
      </w:r>
      <w:r>
        <w:rPr>
          <w:noProof/>
        </w:rPr>
        <w:t>8</w:t>
      </w:r>
      <w:r>
        <w:rPr>
          <w:noProof/>
        </w:rPr>
        <w:fldChar w:fldCharType="end"/>
      </w:r>
    </w:p>
    <w:p w14:paraId="20F73A63" w14:textId="6AE13FEE" w:rsidR="00B80E16" w:rsidRDefault="00B80E16">
      <w:pPr>
        <w:pStyle w:val="TOC2"/>
        <w:rPr>
          <w:color w:val="auto"/>
          <w:lang w:val="en-AU" w:eastAsia="en-AU"/>
        </w:rPr>
      </w:pPr>
      <w:r w:rsidRPr="00154924">
        <w:rPr>
          <w:snapToGrid w:val="0"/>
        </w:rPr>
        <w:t>3.2.</w:t>
      </w:r>
      <w:r>
        <w:rPr>
          <w:color w:val="auto"/>
          <w:lang w:val="en-AU" w:eastAsia="en-AU"/>
        </w:rPr>
        <w:tab/>
      </w:r>
      <w:r w:rsidRPr="00154924">
        <w:rPr>
          <w:snapToGrid w:val="0"/>
        </w:rPr>
        <w:t>Issues / challenges for managing ship traffic in a VTS area</w:t>
      </w:r>
      <w:r>
        <w:tab/>
      </w:r>
      <w:r>
        <w:fldChar w:fldCharType="begin"/>
      </w:r>
      <w:r>
        <w:instrText xml:space="preserve"> PAGEREF _Toc143094722 \h </w:instrText>
      </w:r>
      <w:r>
        <w:fldChar w:fldCharType="separate"/>
      </w:r>
      <w:r>
        <w:t>9</w:t>
      </w:r>
      <w:r>
        <w:fldChar w:fldCharType="end"/>
      </w:r>
    </w:p>
    <w:p w14:paraId="4787B06C" w14:textId="508F359C" w:rsidR="00B80E16" w:rsidRDefault="00B80E16">
      <w:pPr>
        <w:pStyle w:val="TOC2"/>
        <w:rPr>
          <w:color w:val="auto"/>
          <w:lang w:val="en-AU" w:eastAsia="en-AU"/>
        </w:rPr>
      </w:pPr>
      <w:r w:rsidRPr="00154924">
        <w:rPr>
          <w:snapToGrid w:val="0"/>
        </w:rPr>
        <w:t>3.3.</w:t>
      </w:r>
      <w:r>
        <w:rPr>
          <w:color w:val="auto"/>
          <w:lang w:val="en-AU" w:eastAsia="en-AU"/>
        </w:rPr>
        <w:tab/>
      </w:r>
      <w:r w:rsidRPr="00154924">
        <w:rPr>
          <w:snapToGrid w:val="0"/>
        </w:rPr>
        <w:t>Opportunities</w:t>
      </w:r>
      <w:r>
        <w:tab/>
      </w:r>
      <w:r>
        <w:fldChar w:fldCharType="begin"/>
      </w:r>
      <w:r>
        <w:instrText xml:space="preserve"> PAGEREF _Toc143094723 \h </w:instrText>
      </w:r>
      <w:r>
        <w:fldChar w:fldCharType="separate"/>
      </w:r>
      <w:r>
        <w:t>9</w:t>
      </w:r>
      <w:r>
        <w:fldChar w:fldCharType="end"/>
      </w:r>
    </w:p>
    <w:p w14:paraId="3B87EB83" w14:textId="63C44E03" w:rsidR="00B80E16" w:rsidRDefault="00B80E16">
      <w:pPr>
        <w:pStyle w:val="TOC3"/>
        <w:tabs>
          <w:tab w:val="left" w:pos="1134"/>
          <w:tab w:val="right" w:leader="dot" w:pos="10195"/>
        </w:tabs>
        <w:rPr>
          <w:noProof/>
          <w:sz w:val="22"/>
          <w:lang w:val="en-AU" w:eastAsia="en-AU"/>
        </w:rPr>
      </w:pPr>
      <w:r w:rsidRPr="00154924">
        <w:rPr>
          <w:noProof/>
        </w:rPr>
        <w:t>3.3.1.</w:t>
      </w:r>
      <w:r>
        <w:rPr>
          <w:noProof/>
          <w:sz w:val="22"/>
          <w:lang w:val="en-AU" w:eastAsia="en-AU"/>
        </w:rPr>
        <w:tab/>
      </w:r>
      <w:r>
        <w:rPr>
          <w:noProof/>
        </w:rPr>
        <w:t>Overarching Assumptions</w:t>
      </w:r>
      <w:r>
        <w:rPr>
          <w:noProof/>
        </w:rPr>
        <w:tab/>
      </w:r>
      <w:r>
        <w:rPr>
          <w:noProof/>
        </w:rPr>
        <w:fldChar w:fldCharType="begin"/>
      </w:r>
      <w:r>
        <w:rPr>
          <w:noProof/>
        </w:rPr>
        <w:instrText xml:space="preserve"> PAGEREF _Toc143094724 \h </w:instrText>
      </w:r>
      <w:r>
        <w:rPr>
          <w:noProof/>
        </w:rPr>
      </w:r>
      <w:r>
        <w:rPr>
          <w:noProof/>
        </w:rPr>
        <w:fldChar w:fldCharType="separate"/>
      </w:r>
      <w:r>
        <w:rPr>
          <w:noProof/>
        </w:rPr>
        <w:t>10</w:t>
      </w:r>
      <w:r>
        <w:rPr>
          <w:noProof/>
        </w:rPr>
        <w:fldChar w:fldCharType="end"/>
      </w:r>
    </w:p>
    <w:p w14:paraId="6862D6FB" w14:textId="0089642E" w:rsidR="00B80E16" w:rsidRDefault="00B80E16">
      <w:pPr>
        <w:pStyle w:val="TOC3"/>
        <w:tabs>
          <w:tab w:val="left" w:pos="1134"/>
          <w:tab w:val="right" w:leader="dot" w:pos="10195"/>
        </w:tabs>
        <w:rPr>
          <w:noProof/>
          <w:sz w:val="22"/>
          <w:lang w:val="en-AU" w:eastAsia="en-AU"/>
        </w:rPr>
      </w:pPr>
      <w:r w:rsidRPr="00154924">
        <w:rPr>
          <w:noProof/>
          <w:lang w:eastAsia="en-GB"/>
        </w:rPr>
        <w:t>3.3.2.</w:t>
      </w:r>
      <w:r>
        <w:rPr>
          <w:noProof/>
          <w:sz w:val="22"/>
          <w:lang w:val="en-AU" w:eastAsia="en-AU"/>
        </w:rPr>
        <w:tab/>
      </w:r>
      <w:r>
        <w:rPr>
          <w:noProof/>
          <w:lang w:eastAsia="en-GB"/>
        </w:rPr>
        <w:t>Degree of autonomy, Assumptions, and Implications for VTS</w:t>
      </w:r>
      <w:r>
        <w:rPr>
          <w:noProof/>
        </w:rPr>
        <w:tab/>
      </w:r>
      <w:r>
        <w:rPr>
          <w:noProof/>
        </w:rPr>
        <w:fldChar w:fldCharType="begin"/>
      </w:r>
      <w:r>
        <w:rPr>
          <w:noProof/>
        </w:rPr>
        <w:instrText xml:space="preserve"> PAGEREF _Toc143094725 \h </w:instrText>
      </w:r>
      <w:r>
        <w:rPr>
          <w:noProof/>
        </w:rPr>
      </w:r>
      <w:r>
        <w:rPr>
          <w:noProof/>
        </w:rPr>
        <w:fldChar w:fldCharType="separate"/>
      </w:r>
      <w:r>
        <w:rPr>
          <w:noProof/>
        </w:rPr>
        <w:t>10</w:t>
      </w:r>
      <w:r>
        <w:rPr>
          <w:noProof/>
        </w:rPr>
        <w:fldChar w:fldCharType="end"/>
      </w:r>
    </w:p>
    <w:p w14:paraId="32DE4595" w14:textId="69C4DAA4" w:rsidR="00B80E16" w:rsidRDefault="00B80E16">
      <w:pPr>
        <w:pStyle w:val="TOC2"/>
        <w:rPr>
          <w:color w:val="auto"/>
          <w:lang w:val="en-AU" w:eastAsia="en-AU"/>
        </w:rPr>
      </w:pPr>
      <w:r w:rsidRPr="00154924">
        <w:rPr>
          <w:snapToGrid w:val="0"/>
        </w:rPr>
        <w:t>3.4.</w:t>
      </w:r>
      <w:r>
        <w:rPr>
          <w:color w:val="auto"/>
          <w:lang w:val="en-AU" w:eastAsia="en-AU"/>
        </w:rPr>
        <w:tab/>
      </w:r>
      <w:r w:rsidRPr="00154924">
        <w:rPr>
          <w:snapToGrid w:val="0"/>
        </w:rPr>
        <w:t>EMBRACING AND INFLUENCING the development of mass.</w:t>
      </w:r>
      <w:r>
        <w:tab/>
      </w:r>
      <w:r>
        <w:fldChar w:fldCharType="begin"/>
      </w:r>
      <w:r>
        <w:instrText xml:space="preserve"> PAGEREF _Toc143094726 \h </w:instrText>
      </w:r>
      <w:r>
        <w:fldChar w:fldCharType="separate"/>
      </w:r>
      <w:r>
        <w:t>11</w:t>
      </w:r>
      <w:r>
        <w:fldChar w:fldCharType="end"/>
      </w:r>
    </w:p>
    <w:p w14:paraId="14203C46" w14:textId="45DE2568" w:rsidR="00B80E16" w:rsidRDefault="00B80E16">
      <w:pPr>
        <w:pStyle w:val="TOC3"/>
        <w:tabs>
          <w:tab w:val="left" w:pos="1134"/>
          <w:tab w:val="right" w:leader="dot" w:pos="10195"/>
        </w:tabs>
        <w:rPr>
          <w:noProof/>
          <w:sz w:val="22"/>
          <w:lang w:val="en-AU" w:eastAsia="en-AU"/>
        </w:rPr>
      </w:pPr>
      <w:r w:rsidRPr="00154924">
        <w:rPr>
          <w:noProof/>
          <w:snapToGrid w:val="0"/>
        </w:rPr>
        <w:t>3.4.1.</w:t>
      </w:r>
      <w:r>
        <w:rPr>
          <w:noProof/>
          <w:sz w:val="22"/>
          <w:lang w:val="en-AU" w:eastAsia="en-AU"/>
        </w:rPr>
        <w:tab/>
      </w:r>
      <w:r w:rsidRPr="00154924">
        <w:rPr>
          <w:noProof/>
          <w:snapToGrid w:val="0"/>
        </w:rPr>
        <w:t>Discussion Paper</w:t>
      </w:r>
      <w:r>
        <w:rPr>
          <w:noProof/>
        </w:rPr>
        <w:tab/>
      </w:r>
      <w:r>
        <w:rPr>
          <w:noProof/>
        </w:rPr>
        <w:fldChar w:fldCharType="begin"/>
      </w:r>
      <w:r>
        <w:rPr>
          <w:noProof/>
        </w:rPr>
        <w:instrText xml:space="preserve"> PAGEREF _Toc143094727 \h </w:instrText>
      </w:r>
      <w:r>
        <w:rPr>
          <w:noProof/>
        </w:rPr>
      </w:r>
      <w:r>
        <w:rPr>
          <w:noProof/>
        </w:rPr>
        <w:fldChar w:fldCharType="separate"/>
      </w:r>
      <w:r>
        <w:rPr>
          <w:noProof/>
        </w:rPr>
        <w:t>11</w:t>
      </w:r>
      <w:r>
        <w:rPr>
          <w:noProof/>
        </w:rPr>
        <w:fldChar w:fldCharType="end"/>
      </w:r>
    </w:p>
    <w:p w14:paraId="33B5066C" w14:textId="3E61903D" w:rsidR="00B80E16" w:rsidRDefault="00B80E16">
      <w:pPr>
        <w:pStyle w:val="TOC3"/>
        <w:tabs>
          <w:tab w:val="left" w:pos="1134"/>
          <w:tab w:val="right" w:leader="dot" w:pos="10195"/>
        </w:tabs>
        <w:rPr>
          <w:noProof/>
          <w:sz w:val="22"/>
          <w:lang w:val="en-AU" w:eastAsia="en-AU"/>
        </w:rPr>
      </w:pPr>
      <w:r w:rsidRPr="00154924">
        <w:rPr>
          <w:noProof/>
          <w:snapToGrid w:val="0"/>
        </w:rPr>
        <w:t>3.4.2.</w:t>
      </w:r>
      <w:r>
        <w:rPr>
          <w:noProof/>
          <w:sz w:val="22"/>
          <w:lang w:val="en-AU" w:eastAsia="en-AU"/>
        </w:rPr>
        <w:tab/>
      </w:r>
      <w:r w:rsidRPr="00154924">
        <w:rPr>
          <w:noProof/>
          <w:snapToGrid w:val="0"/>
        </w:rPr>
        <w:t>Case studies</w:t>
      </w:r>
      <w:r>
        <w:rPr>
          <w:noProof/>
        </w:rPr>
        <w:tab/>
      </w:r>
      <w:r>
        <w:rPr>
          <w:noProof/>
        </w:rPr>
        <w:fldChar w:fldCharType="begin"/>
      </w:r>
      <w:r>
        <w:rPr>
          <w:noProof/>
        </w:rPr>
        <w:instrText xml:space="preserve"> PAGEREF _Toc143094728 \h </w:instrText>
      </w:r>
      <w:r>
        <w:rPr>
          <w:noProof/>
        </w:rPr>
      </w:r>
      <w:r>
        <w:rPr>
          <w:noProof/>
        </w:rPr>
        <w:fldChar w:fldCharType="separate"/>
      </w:r>
      <w:r>
        <w:rPr>
          <w:noProof/>
        </w:rPr>
        <w:t>12</w:t>
      </w:r>
      <w:r>
        <w:rPr>
          <w:noProof/>
        </w:rPr>
        <w:fldChar w:fldCharType="end"/>
      </w:r>
    </w:p>
    <w:p w14:paraId="42C43187" w14:textId="76C28F7C" w:rsidR="00B80E16" w:rsidRDefault="00B80E16">
      <w:pPr>
        <w:pStyle w:val="TOC3"/>
        <w:tabs>
          <w:tab w:val="left" w:pos="1134"/>
          <w:tab w:val="right" w:leader="dot" w:pos="10195"/>
        </w:tabs>
        <w:rPr>
          <w:noProof/>
          <w:sz w:val="22"/>
          <w:lang w:val="en-AU" w:eastAsia="en-AU"/>
        </w:rPr>
      </w:pPr>
      <w:r w:rsidRPr="00154924">
        <w:rPr>
          <w:noProof/>
          <w:snapToGrid w:val="0"/>
        </w:rPr>
        <w:t>3.4.3.</w:t>
      </w:r>
      <w:r>
        <w:rPr>
          <w:noProof/>
          <w:sz w:val="22"/>
          <w:lang w:val="en-AU" w:eastAsia="en-AU"/>
        </w:rPr>
        <w:tab/>
      </w:r>
      <w:r w:rsidRPr="00154924">
        <w:rPr>
          <w:noProof/>
          <w:snapToGrid w:val="0"/>
        </w:rPr>
        <w:t>Position Paper</w:t>
      </w:r>
      <w:r>
        <w:rPr>
          <w:noProof/>
        </w:rPr>
        <w:tab/>
      </w:r>
      <w:r>
        <w:rPr>
          <w:noProof/>
        </w:rPr>
        <w:fldChar w:fldCharType="begin"/>
      </w:r>
      <w:r>
        <w:rPr>
          <w:noProof/>
        </w:rPr>
        <w:instrText xml:space="preserve"> PAGEREF _Toc143094729 \h </w:instrText>
      </w:r>
      <w:r>
        <w:rPr>
          <w:noProof/>
        </w:rPr>
      </w:r>
      <w:r>
        <w:rPr>
          <w:noProof/>
        </w:rPr>
        <w:fldChar w:fldCharType="separate"/>
      </w:r>
      <w:r>
        <w:rPr>
          <w:noProof/>
        </w:rPr>
        <w:t>12</w:t>
      </w:r>
      <w:r>
        <w:rPr>
          <w:noProof/>
        </w:rPr>
        <w:fldChar w:fldCharType="end"/>
      </w:r>
    </w:p>
    <w:p w14:paraId="7BACEF24" w14:textId="5F4D98FF" w:rsidR="00B80E16" w:rsidRDefault="00B80E16">
      <w:pPr>
        <w:pStyle w:val="TOC2"/>
        <w:rPr>
          <w:color w:val="auto"/>
          <w:lang w:val="en-AU" w:eastAsia="en-AU"/>
        </w:rPr>
      </w:pPr>
      <w:r w:rsidRPr="00154924">
        <w:rPr>
          <w:snapToGrid w:val="0"/>
        </w:rPr>
        <w:t>3.5.</w:t>
      </w:r>
      <w:r>
        <w:rPr>
          <w:color w:val="auto"/>
          <w:lang w:val="en-AU" w:eastAsia="en-AU"/>
        </w:rPr>
        <w:tab/>
      </w:r>
      <w:r w:rsidRPr="00154924">
        <w:rPr>
          <w:snapToGrid w:val="0"/>
        </w:rPr>
        <w:t>Implications for the IMO regulatory regime for VTS</w:t>
      </w:r>
      <w:r>
        <w:tab/>
      </w:r>
      <w:r>
        <w:fldChar w:fldCharType="begin"/>
      </w:r>
      <w:r>
        <w:instrText xml:space="preserve"> PAGEREF _Toc143094730 \h </w:instrText>
      </w:r>
      <w:r>
        <w:fldChar w:fldCharType="separate"/>
      </w:r>
      <w:r>
        <w:t>13</w:t>
      </w:r>
      <w:r>
        <w:fldChar w:fldCharType="end"/>
      </w:r>
    </w:p>
    <w:p w14:paraId="345F35E2" w14:textId="0EA663A7" w:rsidR="00B80E16" w:rsidRDefault="00B80E16">
      <w:pPr>
        <w:pStyle w:val="TOC2"/>
        <w:rPr>
          <w:color w:val="auto"/>
          <w:lang w:val="en-AU" w:eastAsia="en-AU"/>
        </w:rPr>
      </w:pPr>
      <w:r w:rsidRPr="00154924">
        <w:rPr>
          <w:snapToGrid w:val="0"/>
        </w:rPr>
        <w:t>3.6.</w:t>
      </w:r>
      <w:r>
        <w:rPr>
          <w:color w:val="auto"/>
          <w:lang w:val="en-AU" w:eastAsia="en-AU"/>
        </w:rPr>
        <w:tab/>
      </w:r>
      <w:r w:rsidRPr="00154924">
        <w:rPr>
          <w:snapToGrid w:val="0"/>
        </w:rPr>
        <w:t>Implications for IALA guidance documents relating to VTS</w:t>
      </w:r>
      <w:r>
        <w:tab/>
      </w:r>
      <w:r>
        <w:fldChar w:fldCharType="begin"/>
      </w:r>
      <w:r>
        <w:instrText xml:space="preserve"> PAGEREF _Toc143094731 \h </w:instrText>
      </w:r>
      <w:r>
        <w:fldChar w:fldCharType="separate"/>
      </w:r>
      <w:r>
        <w:t>13</w:t>
      </w:r>
      <w:r>
        <w:fldChar w:fldCharType="end"/>
      </w:r>
    </w:p>
    <w:p w14:paraId="43A2F80B" w14:textId="268007B9" w:rsidR="00B80E16" w:rsidRDefault="00B80E16">
      <w:pPr>
        <w:pStyle w:val="TOC3"/>
        <w:tabs>
          <w:tab w:val="left" w:pos="1134"/>
          <w:tab w:val="right" w:leader="dot" w:pos="10195"/>
        </w:tabs>
        <w:rPr>
          <w:noProof/>
          <w:sz w:val="22"/>
          <w:lang w:val="en-AU" w:eastAsia="en-AU"/>
        </w:rPr>
      </w:pPr>
      <w:r w:rsidRPr="00154924">
        <w:rPr>
          <w:noProof/>
          <w:lang w:eastAsia="zh-CN"/>
        </w:rPr>
        <w:t>3.6.1.</w:t>
      </w:r>
      <w:r>
        <w:rPr>
          <w:noProof/>
          <w:sz w:val="22"/>
          <w:lang w:val="en-AU" w:eastAsia="en-AU"/>
        </w:rPr>
        <w:tab/>
      </w:r>
      <w:r>
        <w:rPr>
          <w:noProof/>
          <w:lang w:eastAsia="zh-CN"/>
        </w:rPr>
        <w:t>Ensuring VTS Guidance documents evolve with the advent of MASS</w:t>
      </w:r>
      <w:r>
        <w:rPr>
          <w:noProof/>
        </w:rPr>
        <w:tab/>
      </w:r>
      <w:r>
        <w:rPr>
          <w:noProof/>
        </w:rPr>
        <w:fldChar w:fldCharType="begin"/>
      </w:r>
      <w:r>
        <w:rPr>
          <w:noProof/>
        </w:rPr>
        <w:instrText xml:space="preserve"> PAGEREF _Toc143094732 \h </w:instrText>
      </w:r>
      <w:r>
        <w:rPr>
          <w:noProof/>
        </w:rPr>
      </w:r>
      <w:r>
        <w:rPr>
          <w:noProof/>
        </w:rPr>
        <w:fldChar w:fldCharType="separate"/>
      </w:r>
      <w:r>
        <w:rPr>
          <w:noProof/>
        </w:rPr>
        <w:t>13</w:t>
      </w:r>
      <w:r>
        <w:rPr>
          <w:noProof/>
        </w:rPr>
        <w:fldChar w:fldCharType="end"/>
      </w:r>
    </w:p>
    <w:p w14:paraId="5E1288C6" w14:textId="2EA64638" w:rsidR="00B80E16" w:rsidRDefault="00B80E16">
      <w:pPr>
        <w:pStyle w:val="TOC3"/>
        <w:tabs>
          <w:tab w:val="left" w:pos="1134"/>
          <w:tab w:val="right" w:leader="dot" w:pos="10195"/>
        </w:tabs>
        <w:rPr>
          <w:noProof/>
          <w:sz w:val="22"/>
          <w:lang w:val="en-AU" w:eastAsia="en-AU"/>
        </w:rPr>
      </w:pPr>
      <w:r w:rsidRPr="00154924">
        <w:rPr>
          <w:noProof/>
          <w:lang w:eastAsia="zh-CN"/>
        </w:rPr>
        <w:t>3.6.2.</w:t>
      </w:r>
      <w:r>
        <w:rPr>
          <w:noProof/>
          <w:sz w:val="22"/>
          <w:lang w:val="en-AU" w:eastAsia="en-AU"/>
        </w:rPr>
        <w:tab/>
      </w:r>
      <w:r>
        <w:rPr>
          <w:noProof/>
          <w:lang w:eastAsia="zh-CN"/>
        </w:rPr>
        <w:t>Digital VTS Communications</w:t>
      </w:r>
      <w:r>
        <w:rPr>
          <w:noProof/>
        </w:rPr>
        <w:tab/>
      </w:r>
      <w:r>
        <w:rPr>
          <w:noProof/>
        </w:rPr>
        <w:fldChar w:fldCharType="begin"/>
      </w:r>
      <w:r>
        <w:rPr>
          <w:noProof/>
        </w:rPr>
        <w:instrText xml:space="preserve"> PAGEREF _Toc143094733 \h </w:instrText>
      </w:r>
      <w:r>
        <w:rPr>
          <w:noProof/>
        </w:rPr>
      </w:r>
      <w:r>
        <w:rPr>
          <w:noProof/>
        </w:rPr>
        <w:fldChar w:fldCharType="separate"/>
      </w:r>
      <w:r>
        <w:rPr>
          <w:noProof/>
        </w:rPr>
        <w:t>13</w:t>
      </w:r>
      <w:r>
        <w:rPr>
          <w:noProof/>
        </w:rPr>
        <w:fldChar w:fldCharType="end"/>
      </w:r>
    </w:p>
    <w:p w14:paraId="0815F86A" w14:textId="1509DA69" w:rsidR="00B80E16" w:rsidRDefault="00B80E16">
      <w:pPr>
        <w:pStyle w:val="TOC1"/>
        <w:rPr>
          <w:b w:val="0"/>
          <w:color w:val="auto"/>
          <w:lang w:val="en-AU" w:eastAsia="en-AU"/>
        </w:rPr>
      </w:pPr>
      <w:r w:rsidRPr="00154924">
        <w:t>4.</w:t>
      </w:r>
      <w:r>
        <w:rPr>
          <w:b w:val="0"/>
          <w:color w:val="auto"/>
          <w:lang w:val="en-AU" w:eastAsia="en-AU"/>
        </w:rPr>
        <w:tab/>
      </w:r>
      <w:r>
        <w:t>References</w:t>
      </w:r>
      <w:r>
        <w:tab/>
      </w:r>
      <w:r>
        <w:fldChar w:fldCharType="begin"/>
      </w:r>
      <w:r>
        <w:instrText xml:space="preserve"> PAGEREF _Toc143094734 \h </w:instrText>
      </w:r>
      <w:r>
        <w:fldChar w:fldCharType="separate"/>
      </w:r>
      <w:r>
        <w:t>14</w:t>
      </w:r>
      <w:r>
        <w:fldChar w:fldCharType="end"/>
      </w:r>
    </w:p>
    <w:p w14:paraId="2CDCD7BA" w14:textId="4DE79DE0" w:rsidR="00642025" w:rsidRPr="00F55AD7" w:rsidRDefault="004A4EC4" w:rsidP="0093492E">
      <w:pPr>
        <w:rPr>
          <w:b/>
          <w:color w:val="00558C" w:themeColor="accent1"/>
          <w:sz w:val="22"/>
          <w:lang w:eastAsia="zh-CN"/>
        </w:rPr>
      </w:pPr>
      <w:r w:rsidRPr="00F55AD7">
        <w:rPr>
          <w:rFonts w:eastAsia="Times New Roman" w:cs="Times New Roman"/>
          <w:b/>
          <w:color w:val="00558C" w:themeColor="accent1"/>
          <w:sz w:val="22"/>
          <w:szCs w:val="20"/>
        </w:rPr>
        <w:fldChar w:fldCharType="end"/>
      </w:r>
    </w:p>
    <w:p w14:paraId="68137A41" w14:textId="7693B6AC" w:rsidR="005E4659" w:rsidRPr="00B32636" w:rsidRDefault="005E4659" w:rsidP="00817ED2">
      <w:pPr>
        <w:pStyle w:val="TableofFigures"/>
        <w:ind w:left="0" w:firstLine="0"/>
        <w:rPr>
          <w:i w:val="0"/>
          <w:iCs/>
          <w:lang w:eastAsia="zh-CN"/>
        </w:rPr>
      </w:pPr>
    </w:p>
    <w:p w14:paraId="387821CB" w14:textId="0A698F2C" w:rsidR="004F0130" w:rsidRPr="004F0130" w:rsidRDefault="004F0130" w:rsidP="0094365C">
      <w:pPr>
        <w:tabs>
          <w:tab w:val="left" w:pos="8317"/>
        </w:tabs>
        <w:rPr>
          <w:lang w:eastAsia="zh-CN"/>
        </w:rPr>
      </w:pPr>
    </w:p>
    <w:p w14:paraId="07B14BF6" w14:textId="77777777" w:rsidR="00E51362" w:rsidRPr="004F0130" w:rsidRDefault="00E51362" w:rsidP="0094365C">
      <w:pPr>
        <w:tabs>
          <w:tab w:val="left" w:pos="8317"/>
        </w:tabs>
        <w:rPr>
          <w:lang w:eastAsia="zh-CN"/>
        </w:rPr>
        <w:sectPr w:rsidR="00E51362" w:rsidRPr="004F0130"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5758B19" w14:textId="77777777" w:rsidR="00A27C77" w:rsidRDefault="00A27C77" w:rsidP="00A27C77">
      <w:pPr>
        <w:pStyle w:val="Heading1"/>
        <w:rPr>
          <w:caps w:val="0"/>
          <w:lang w:eastAsia="zh-CN"/>
        </w:rPr>
      </w:pPr>
      <w:bookmarkStart w:id="4" w:name="_Toc143094715"/>
      <w:r>
        <w:rPr>
          <w:caps w:val="0"/>
          <w:lang w:eastAsia="zh-CN"/>
        </w:rPr>
        <w:lastRenderedPageBreak/>
        <w:t>DOCUMENT PURPOSE</w:t>
      </w:r>
      <w:bookmarkEnd w:id="4"/>
    </w:p>
    <w:p w14:paraId="0965E712" w14:textId="77777777" w:rsidR="00A27C77" w:rsidRPr="00B91B16" w:rsidRDefault="00A27C77" w:rsidP="00A27C77">
      <w:pPr>
        <w:pStyle w:val="Heading1separatationline"/>
        <w:rPr>
          <w:lang w:eastAsia="zh-CN"/>
        </w:rPr>
      </w:pPr>
    </w:p>
    <w:p w14:paraId="3064E076" w14:textId="6FC3C6D0" w:rsidR="00A27C77" w:rsidRPr="004C4F10" w:rsidRDefault="00A27C77" w:rsidP="00512F12">
      <w:pPr>
        <w:pStyle w:val="BodyText"/>
        <w:spacing w:before="120"/>
      </w:pPr>
      <w:bookmarkStart w:id="5" w:name="_Hlk95942420"/>
      <w:r>
        <w:t xml:space="preserve">The purpose of the discussion paper is </w:t>
      </w:r>
      <w:r w:rsidRPr="00F60AAA">
        <w:t>to assist the Committee</w:t>
      </w:r>
      <w:r w:rsidR="00512F12" w:rsidRPr="00F60AAA">
        <w:t xml:space="preserve"> a</w:t>
      </w:r>
      <w:r w:rsidRPr="00F60AAA">
        <w:t>chieve a common understanding of MASS</w:t>
      </w:r>
      <w:r>
        <w:t xml:space="preserve"> and its implications on the provision of VTS by clearly and concisely </w:t>
      </w:r>
      <w:r w:rsidRPr="004C4F10">
        <w:t>identifying:</w:t>
      </w:r>
    </w:p>
    <w:p w14:paraId="2903CF02" w14:textId="3B1B4674"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Trends and opportunities presented by MASS</w:t>
      </w:r>
      <w:r w:rsidR="001F259C">
        <w:rPr>
          <w:bCs/>
          <w:iCs/>
          <w:snapToGrid w:val="0"/>
        </w:rPr>
        <w:t>.</w:t>
      </w:r>
    </w:p>
    <w:p w14:paraId="122945CA" w14:textId="77777777"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bookmarkStart w:id="6" w:name="_Hlk83674611"/>
      <w:r w:rsidRPr="004C4F10">
        <w:rPr>
          <w:bCs/>
          <w:iCs/>
          <w:snapToGrid w:val="0"/>
        </w:rPr>
        <w:t>Issues / challenges for the management of ship traffic in a VTS area</w:t>
      </w:r>
      <w:bookmarkEnd w:id="6"/>
      <w:r w:rsidRPr="004C4F10">
        <w:rPr>
          <w:bCs/>
          <w:iCs/>
          <w:snapToGrid w:val="0"/>
        </w:rPr>
        <w:t xml:space="preserve">.  </w:t>
      </w:r>
    </w:p>
    <w:p w14:paraId="5467037D" w14:textId="01B56CB1"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Options, policies</w:t>
      </w:r>
      <w:r w:rsidR="001F259C">
        <w:rPr>
          <w:bCs/>
          <w:iCs/>
          <w:snapToGrid w:val="0"/>
        </w:rPr>
        <w:t>,</w:t>
      </w:r>
      <w:r w:rsidRPr="004C4F10">
        <w:rPr>
          <w:bCs/>
          <w:iCs/>
          <w:snapToGrid w:val="0"/>
        </w:rPr>
        <w:t xml:space="preserve"> and strategies for VTS to embrace </w:t>
      </w:r>
      <w:r w:rsidR="00512F12">
        <w:rPr>
          <w:bCs/>
          <w:iCs/>
          <w:snapToGrid w:val="0"/>
        </w:rPr>
        <w:t xml:space="preserve">/ </w:t>
      </w:r>
      <w:r w:rsidRPr="004C4F10">
        <w:rPr>
          <w:bCs/>
          <w:iCs/>
          <w:snapToGrid w:val="0"/>
        </w:rPr>
        <w:t>influence MASS.</w:t>
      </w:r>
    </w:p>
    <w:p w14:paraId="0EFDB997" w14:textId="4B6321B6" w:rsidR="00A27C77"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Implications for the regulatory and legal framework for VTS</w:t>
      </w:r>
      <w:r w:rsidR="001F259C">
        <w:rPr>
          <w:bCs/>
          <w:iCs/>
          <w:snapToGrid w:val="0"/>
        </w:rPr>
        <w:t>.</w:t>
      </w:r>
    </w:p>
    <w:p w14:paraId="2D54CAE2" w14:textId="0D0796F6" w:rsidR="00512F12" w:rsidRPr="004C4F10" w:rsidRDefault="00512F12"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Pr>
          <w:bCs/>
          <w:iCs/>
          <w:snapToGrid w:val="0"/>
        </w:rPr>
        <w:t>Implications for IALA Standards relating to VTS</w:t>
      </w:r>
      <w:r w:rsidR="001F259C">
        <w:rPr>
          <w:bCs/>
          <w:iCs/>
          <w:snapToGrid w:val="0"/>
        </w:rPr>
        <w:t>.</w:t>
      </w:r>
    </w:p>
    <w:bookmarkEnd w:id="5"/>
    <w:p w14:paraId="2C018B00" w14:textId="0CF67D0D" w:rsidR="00C74BD0" w:rsidRDefault="00615F0D" w:rsidP="00C74BD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615F0D">
        <w:rPr>
          <w:bCs/>
          <w:iCs/>
          <w:snapToGrid w:val="0"/>
          <w:sz w:val="22"/>
        </w:rPr>
        <w:t>The document support</w:t>
      </w:r>
      <w:r w:rsidR="009441AB">
        <w:rPr>
          <w:bCs/>
          <w:iCs/>
          <w:snapToGrid w:val="0"/>
          <w:sz w:val="22"/>
        </w:rPr>
        <w:t>s</w:t>
      </w:r>
      <w:r w:rsidRPr="00615F0D">
        <w:rPr>
          <w:bCs/>
          <w:iCs/>
          <w:snapToGrid w:val="0"/>
          <w:sz w:val="22"/>
        </w:rPr>
        <w:t xml:space="preserve"> IALA’s </w:t>
      </w:r>
      <w:r w:rsidRPr="00C74BD0">
        <w:rPr>
          <w:bCs/>
          <w:i/>
          <w:snapToGrid w:val="0"/>
          <w:sz w:val="22"/>
        </w:rPr>
        <w:t>Strategic Vision</w:t>
      </w:r>
      <w:r w:rsidRPr="00615F0D">
        <w:rPr>
          <w:bCs/>
          <w:iCs/>
          <w:snapToGrid w:val="0"/>
          <w:sz w:val="22"/>
        </w:rPr>
        <w:t xml:space="preserve"> and </w:t>
      </w:r>
      <w:r w:rsidRPr="00C74BD0">
        <w:rPr>
          <w:bCs/>
          <w:i/>
          <w:snapToGrid w:val="0"/>
          <w:sz w:val="22"/>
        </w:rPr>
        <w:t>Current Drivers and Trends</w:t>
      </w:r>
      <w:r w:rsidRPr="00615F0D">
        <w:rPr>
          <w:bCs/>
          <w:iCs/>
          <w:snapToGrid w:val="0"/>
          <w:sz w:val="22"/>
        </w:rPr>
        <w:t xml:space="preserve"> by providing a means to</w:t>
      </w:r>
      <w:r w:rsidR="00BC128E">
        <w:rPr>
          <w:bCs/>
          <w:iCs/>
          <w:snapToGrid w:val="0"/>
          <w:sz w:val="22"/>
        </w:rPr>
        <w:t xml:space="preserve"> assist the Committee</w:t>
      </w:r>
      <w:r w:rsidR="00C74BD0">
        <w:rPr>
          <w:bCs/>
          <w:iCs/>
          <w:snapToGrid w:val="0"/>
          <w:sz w:val="22"/>
        </w:rPr>
        <w:t>:</w:t>
      </w:r>
    </w:p>
    <w:p w14:paraId="56B5177C" w14:textId="18BCAD59" w:rsidR="00C74BD0" w:rsidRDefault="00C74BD0" w:rsidP="001F2C73">
      <w:pPr>
        <w:pStyle w:val="ListParagraph"/>
        <w:numPr>
          <w:ilvl w:val="0"/>
          <w:numId w:val="35"/>
        </w:numPr>
        <w:spacing w:before="60" w:after="60" w:line="240" w:lineRule="auto"/>
        <w:contextualSpacing w:val="0"/>
        <w:rPr>
          <w:bCs/>
          <w:iCs/>
          <w:snapToGrid w:val="0"/>
        </w:rPr>
      </w:pPr>
      <w:r>
        <w:rPr>
          <w:bCs/>
          <w:iCs/>
          <w:snapToGrid w:val="0"/>
        </w:rPr>
        <w:t>M</w:t>
      </w:r>
      <w:r w:rsidRPr="00C74BD0">
        <w:rPr>
          <w:bCs/>
          <w:iCs/>
          <w:snapToGrid w:val="0"/>
        </w:rPr>
        <w:t>onitor the advent of MASS and its associated implications for VTS</w:t>
      </w:r>
      <w:r>
        <w:rPr>
          <w:bCs/>
          <w:iCs/>
          <w:snapToGrid w:val="0"/>
        </w:rPr>
        <w:t>.</w:t>
      </w:r>
    </w:p>
    <w:p w14:paraId="43313A95" w14:textId="333C9B80" w:rsidR="00512F12" w:rsidRPr="004C4F10" w:rsidRDefault="00512F12" w:rsidP="001F2C73">
      <w:pPr>
        <w:pStyle w:val="ListParagraph"/>
        <w:numPr>
          <w:ilvl w:val="0"/>
          <w:numId w:val="35"/>
        </w:numPr>
        <w:spacing w:before="60" w:after="60" w:line="240" w:lineRule="auto"/>
        <w:contextualSpacing w:val="0"/>
        <w:rPr>
          <w:lang w:val="en-GB"/>
        </w:rPr>
      </w:pPr>
      <w:r>
        <w:rPr>
          <w:lang w:val="en-GB"/>
        </w:rPr>
        <w:t>S</w:t>
      </w:r>
      <w:r w:rsidRPr="004C4F10">
        <w:rPr>
          <w:lang w:val="en-GB"/>
        </w:rPr>
        <w:t>trategically plan for MASS and determin</w:t>
      </w:r>
      <w:r w:rsidR="00C74BD0">
        <w:rPr>
          <w:lang w:val="en-GB"/>
        </w:rPr>
        <w:t>e</w:t>
      </w:r>
      <w:r w:rsidRPr="004C4F10">
        <w:rPr>
          <w:lang w:val="en-GB"/>
        </w:rPr>
        <w:t xml:space="preserve"> new work programme tasks associated with the preparation of new/amended IALA guidance</w:t>
      </w:r>
      <w:r>
        <w:rPr>
          <w:lang w:val="en-GB"/>
        </w:rPr>
        <w:t>.</w:t>
      </w:r>
    </w:p>
    <w:p w14:paraId="52A1418A" w14:textId="46F134C2" w:rsidR="00512F12" w:rsidRDefault="00512F12" w:rsidP="001F2C73">
      <w:pPr>
        <w:pStyle w:val="BodyText"/>
        <w:numPr>
          <w:ilvl w:val="0"/>
          <w:numId w:val="35"/>
        </w:numPr>
        <w:spacing w:before="60" w:after="60" w:line="240" w:lineRule="auto"/>
      </w:pPr>
      <w:r>
        <w:t>D</w:t>
      </w:r>
      <w:r w:rsidRPr="004C4F10">
        <w:t xml:space="preserve">evelop guidance </w:t>
      </w:r>
      <w:r>
        <w:t>to assist authorities ensure the safety and efficiency of vessel movements in the VTS area, recognising:</w:t>
      </w:r>
    </w:p>
    <w:p w14:paraId="0F5C3C0E" w14:textId="77777777" w:rsidR="00512F12" w:rsidRDefault="00512F12" w:rsidP="001F2C73">
      <w:pPr>
        <w:pStyle w:val="BodyText"/>
        <w:widowControl w:val="0"/>
        <w:numPr>
          <w:ilvl w:val="1"/>
          <w:numId w:val="35"/>
        </w:numPr>
        <w:spacing w:before="60" w:after="60" w:line="240" w:lineRule="auto"/>
        <w:ind w:left="1434" w:hanging="357"/>
      </w:pPr>
      <w:r>
        <w:t xml:space="preserve">The advent of MASS and their interaction with conventional manned vessels within VTS areas. </w:t>
      </w:r>
    </w:p>
    <w:p w14:paraId="60788E4B" w14:textId="77777777" w:rsidR="00512F12" w:rsidRDefault="00512F12" w:rsidP="001F2C73">
      <w:pPr>
        <w:pStyle w:val="BodyText"/>
        <w:widowControl w:val="0"/>
        <w:numPr>
          <w:ilvl w:val="1"/>
          <w:numId w:val="35"/>
        </w:numPr>
        <w:spacing w:before="60" w:after="60" w:line="240" w:lineRule="auto"/>
        <w:ind w:left="1434" w:hanging="357"/>
      </w:pPr>
      <w:r>
        <w:t>The interaction process of autonomous vessels with conventional traffic.</w:t>
      </w:r>
    </w:p>
    <w:p w14:paraId="0BF7CFB5" w14:textId="77777777" w:rsidR="00512F12" w:rsidRDefault="00512F12" w:rsidP="001F2C73">
      <w:pPr>
        <w:pStyle w:val="BodyText"/>
        <w:widowControl w:val="0"/>
        <w:numPr>
          <w:ilvl w:val="1"/>
          <w:numId w:val="35"/>
        </w:numPr>
        <w:spacing w:before="60" w:after="60" w:line="240" w:lineRule="auto"/>
        <w:ind w:left="1434" w:hanging="357"/>
      </w:pPr>
      <w:r>
        <w:t>The information flow between MASS and shore authorities; and</w:t>
      </w:r>
    </w:p>
    <w:p w14:paraId="4B6D0922" w14:textId="685ED4F9" w:rsidR="00512F12" w:rsidRDefault="00512F12" w:rsidP="001F2C73">
      <w:pPr>
        <w:pStyle w:val="BodyText"/>
        <w:widowControl w:val="0"/>
        <w:numPr>
          <w:ilvl w:val="1"/>
          <w:numId w:val="35"/>
        </w:numPr>
        <w:spacing w:before="60" w:after="60" w:line="240" w:lineRule="auto"/>
        <w:ind w:left="1434" w:hanging="357"/>
      </w:pPr>
      <w:r>
        <w:t>The related information exchange with conventional traffic.</w:t>
      </w:r>
    </w:p>
    <w:p w14:paraId="191D35B7" w14:textId="77777777" w:rsidR="002538AC" w:rsidRDefault="002538AC" w:rsidP="002538AC">
      <w:pPr>
        <w:pStyle w:val="BodyText"/>
        <w:widowControl w:val="0"/>
        <w:spacing w:before="60" w:after="60" w:line="240" w:lineRule="auto"/>
      </w:pPr>
    </w:p>
    <w:tbl>
      <w:tblPr>
        <w:tblStyle w:val="TableGrid"/>
        <w:tblW w:w="0" w:type="auto"/>
        <w:shd w:val="clear" w:color="auto" w:fill="C2F9FF" w:themeFill="accent4" w:themeFillTint="33"/>
        <w:tblLook w:val="04A0" w:firstRow="1" w:lastRow="0" w:firstColumn="1" w:lastColumn="0" w:noHBand="0" w:noVBand="1"/>
      </w:tblPr>
      <w:tblGrid>
        <w:gridCol w:w="10195"/>
      </w:tblGrid>
      <w:tr w:rsidR="001228E8" w14:paraId="104960C4" w14:textId="77777777" w:rsidTr="000804E2">
        <w:tc>
          <w:tcPr>
            <w:tcW w:w="10195" w:type="dxa"/>
            <w:shd w:val="clear" w:color="auto" w:fill="C2F9FF" w:themeFill="accent4" w:themeFillTint="33"/>
          </w:tcPr>
          <w:p w14:paraId="5018AF8E" w14:textId="77777777" w:rsidR="00BE6A72" w:rsidRPr="00BE6A72" w:rsidRDefault="001228E8" w:rsidP="001228E8">
            <w:pPr>
              <w:pStyle w:val="BodyText"/>
              <w:widowControl w:val="0"/>
              <w:spacing w:before="60" w:after="60" w:line="240" w:lineRule="auto"/>
              <w:rPr>
                <w:b/>
                <w:bCs/>
              </w:rPr>
            </w:pPr>
            <w:r w:rsidRPr="00BE6A72">
              <w:rPr>
                <w:b/>
                <w:bCs/>
              </w:rPr>
              <w:t>Not</w:t>
            </w:r>
            <w:r w:rsidR="00BE6A72" w:rsidRPr="00BE6A72">
              <w:rPr>
                <w:b/>
                <w:bCs/>
              </w:rPr>
              <w:t>e</w:t>
            </w:r>
          </w:p>
          <w:p w14:paraId="6FA42CD0" w14:textId="3038D43F" w:rsidR="00871E43" w:rsidRDefault="00871E43" w:rsidP="00F47AC2">
            <w:pPr>
              <w:pStyle w:val="BodyText"/>
              <w:widowControl w:val="0"/>
              <w:spacing w:before="60" w:after="60" w:line="240" w:lineRule="auto"/>
            </w:pPr>
            <w:bookmarkStart w:id="7" w:name="_Hlk97033830"/>
            <w:r>
              <w:t xml:space="preserve">The advent of MASS will be ongoing for many </w:t>
            </w:r>
            <w:r w:rsidR="004F0036">
              <w:t>years,</w:t>
            </w:r>
            <w:r>
              <w:t xml:space="preserve"> </w:t>
            </w:r>
            <w:r w:rsidR="00180145">
              <w:t xml:space="preserve">and </w:t>
            </w:r>
            <w:r>
              <w:t>it is intended that this document will be reviewed and updated, as appropriate by the VTS Committee</w:t>
            </w:r>
            <w:r w:rsidR="00973CC4">
              <w:t xml:space="preserve"> </w:t>
            </w:r>
            <w:bookmarkEnd w:id="7"/>
            <w:r w:rsidR="00973CC4">
              <w:t>to reflect:</w:t>
            </w:r>
          </w:p>
          <w:p w14:paraId="12CFE118" w14:textId="7563E69F" w:rsidR="00871E43" w:rsidRDefault="00973CC4" w:rsidP="005A68F7">
            <w:pPr>
              <w:pStyle w:val="BodyText"/>
              <w:widowControl w:val="0"/>
              <w:numPr>
                <w:ilvl w:val="0"/>
                <w:numId w:val="48"/>
              </w:numPr>
              <w:spacing w:before="60" w:after="60" w:line="240" w:lineRule="auto"/>
            </w:pPr>
            <w:r>
              <w:t>A</w:t>
            </w:r>
            <w:r w:rsidR="00871E43">
              <w:t>mendments to IALA policy documents, including:</w:t>
            </w:r>
          </w:p>
          <w:p w14:paraId="1E1BBE98" w14:textId="1CFDD662" w:rsidR="00180145" w:rsidRPr="00180145" w:rsidRDefault="00871E43" w:rsidP="005A68F7">
            <w:pPr>
              <w:pStyle w:val="BodyText"/>
              <w:widowControl w:val="0"/>
              <w:numPr>
                <w:ilvl w:val="1"/>
                <w:numId w:val="48"/>
              </w:numPr>
              <w:spacing w:before="60" w:after="60" w:line="240" w:lineRule="auto"/>
            </w:pPr>
            <w:r w:rsidRPr="002538AC">
              <w:rPr>
                <w:i/>
                <w:iCs/>
              </w:rPr>
              <w:t>Strategic Visio</w:t>
            </w:r>
            <w:r w:rsidR="00180145">
              <w:rPr>
                <w:i/>
                <w:iCs/>
              </w:rPr>
              <w:t>n.</w:t>
            </w:r>
          </w:p>
          <w:p w14:paraId="0858132A" w14:textId="67F6F8B5" w:rsidR="00871E43" w:rsidRDefault="00871E43" w:rsidP="005A68F7">
            <w:pPr>
              <w:pStyle w:val="BodyText"/>
              <w:widowControl w:val="0"/>
              <w:numPr>
                <w:ilvl w:val="1"/>
                <w:numId w:val="48"/>
              </w:numPr>
              <w:spacing w:before="60" w:after="60" w:line="240" w:lineRule="auto"/>
            </w:pPr>
            <w:r w:rsidRPr="002538AC">
              <w:rPr>
                <w:i/>
                <w:iCs/>
              </w:rPr>
              <w:t>Current Drivers and Trends</w:t>
            </w:r>
            <w:r>
              <w:t>.</w:t>
            </w:r>
          </w:p>
          <w:p w14:paraId="1D75C928" w14:textId="1F093C45" w:rsidR="00871E43" w:rsidRPr="00871E43" w:rsidRDefault="00871E43" w:rsidP="005A68F7">
            <w:pPr>
              <w:pStyle w:val="ListParagraph"/>
              <w:numPr>
                <w:ilvl w:val="1"/>
                <w:numId w:val="48"/>
              </w:numPr>
              <w:spacing w:before="60" w:after="60"/>
              <w:contextualSpacing w:val="0"/>
              <w:rPr>
                <w:i/>
                <w:iCs/>
                <w:lang w:val="en-GB"/>
              </w:rPr>
            </w:pPr>
            <w:r w:rsidRPr="00871E43">
              <w:rPr>
                <w:i/>
                <w:iCs/>
                <w:lang w:val="en-GB"/>
              </w:rPr>
              <w:t>Position on the Development of Marine Aids to Navigation Services 2019</w:t>
            </w:r>
            <w:r w:rsidR="00180145">
              <w:rPr>
                <w:i/>
                <w:iCs/>
                <w:lang w:val="en-GB"/>
              </w:rPr>
              <w:t>.</w:t>
            </w:r>
            <w:r w:rsidRPr="00871E43">
              <w:rPr>
                <w:i/>
                <w:iCs/>
                <w:lang w:val="en-GB"/>
              </w:rPr>
              <w:t xml:space="preserve"> </w:t>
            </w:r>
          </w:p>
          <w:p w14:paraId="79BD8AD7" w14:textId="49D3D795" w:rsidR="00871E43" w:rsidRDefault="00973CC4" w:rsidP="005A68F7">
            <w:pPr>
              <w:pStyle w:val="BodyText"/>
              <w:widowControl w:val="0"/>
              <w:numPr>
                <w:ilvl w:val="0"/>
                <w:numId w:val="48"/>
              </w:numPr>
              <w:spacing w:before="60" w:after="60" w:line="240" w:lineRule="auto"/>
            </w:pPr>
            <w:r>
              <w:t>O</w:t>
            </w:r>
            <w:r w:rsidR="00871E43">
              <w:t>utcomes from the MASS Task Force</w:t>
            </w:r>
            <w:r w:rsidR="00180145">
              <w:t>.</w:t>
            </w:r>
          </w:p>
          <w:p w14:paraId="2FBDCF53" w14:textId="336C5004" w:rsidR="00871E43" w:rsidRDefault="00973CC4" w:rsidP="005A68F7">
            <w:pPr>
              <w:pStyle w:val="BodyText"/>
              <w:widowControl w:val="0"/>
              <w:numPr>
                <w:ilvl w:val="0"/>
                <w:numId w:val="48"/>
              </w:numPr>
              <w:spacing w:before="60" w:after="60" w:line="240" w:lineRule="auto"/>
            </w:pPr>
            <w:r>
              <w:t>New / revised</w:t>
            </w:r>
            <w:r w:rsidR="00871E43">
              <w:t xml:space="preserve"> IMO instruments </w:t>
            </w:r>
            <w:r>
              <w:t>specifically related to</w:t>
            </w:r>
            <w:r w:rsidR="00871E43">
              <w:t xml:space="preserve"> MASS</w:t>
            </w:r>
            <w:r w:rsidR="00180145">
              <w:t>.</w:t>
            </w:r>
          </w:p>
          <w:p w14:paraId="06F2162D" w14:textId="77A2562B" w:rsidR="00BE6A72" w:rsidRDefault="00BE6A72" w:rsidP="00BE6A72">
            <w:pPr>
              <w:pStyle w:val="BodyText"/>
              <w:widowControl w:val="0"/>
              <w:spacing w:before="60" w:after="60" w:line="240" w:lineRule="auto"/>
            </w:pPr>
            <w:r>
              <w:t>It is not the intention for this document to address the issues/implications identifie</w:t>
            </w:r>
            <w:r w:rsidR="00956A65">
              <w:t>d</w:t>
            </w:r>
            <w:r>
              <w:t xml:space="preserve">.  This will be achieved </w:t>
            </w:r>
            <w:r w:rsidR="00180145">
              <w:t xml:space="preserve">through </w:t>
            </w:r>
            <w:r w:rsidR="00956A65">
              <w:t>new/amended work programme tasks adopted by the Committee.</w:t>
            </w:r>
          </w:p>
        </w:tc>
      </w:tr>
    </w:tbl>
    <w:p w14:paraId="53ED0810" w14:textId="77777777" w:rsidR="002538AC" w:rsidRDefault="002538AC">
      <w:pPr>
        <w:spacing w:after="200" w:line="276" w:lineRule="auto"/>
        <w:rPr>
          <w:rFonts w:asciiTheme="majorHAnsi" w:eastAsiaTheme="majorEastAsia" w:hAnsiTheme="majorHAnsi" w:cstheme="majorBidi"/>
          <w:b/>
          <w:bCs/>
          <w:color w:val="407EC9"/>
          <w:sz w:val="28"/>
          <w:szCs w:val="24"/>
        </w:rPr>
      </w:pPr>
      <w:r>
        <w:rPr>
          <w:caps/>
        </w:rPr>
        <w:br w:type="page"/>
      </w:r>
    </w:p>
    <w:p w14:paraId="3BB24CA6" w14:textId="073D40D6" w:rsidR="00B91B16" w:rsidRDefault="003D1EB1" w:rsidP="00E60717">
      <w:pPr>
        <w:pStyle w:val="Heading1"/>
      </w:pPr>
      <w:bookmarkStart w:id="8" w:name="_Toc143094716"/>
      <w:r>
        <w:rPr>
          <w:caps w:val="0"/>
        </w:rPr>
        <w:lastRenderedPageBreak/>
        <w:t>EXECUTIVE SUMMARY</w:t>
      </w:r>
      <w:bookmarkEnd w:id="8"/>
    </w:p>
    <w:p w14:paraId="736C9A39" w14:textId="1DFBB5EA" w:rsidR="00B91B16" w:rsidRDefault="00B91B16" w:rsidP="00B91B16">
      <w:pPr>
        <w:pStyle w:val="Heading1separatationline"/>
      </w:pPr>
    </w:p>
    <w:p w14:paraId="1470F18E" w14:textId="77777777" w:rsidR="005A4490" w:rsidRDefault="0086392B" w:rsidP="001228E8">
      <w:pPr>
        <w:pStyle w:val="BodyText"/>
        <w:spacing w:before="120" w:line="240" w:lineRule="auto"/>
      </w:pPr>
      <w:r>
        <w:t xml:space="preserve">The advent of </w:t>
      </w:r>
      <w:r w:rsidR="001228E8">
        <w:t xml:space="preserve">MASS </w:t>
      </w:r>
      <w:r w:rsidR="008B1182">
        <w:t>will have</w:t>
      </w:r>
      <w:r w:rsidR="001228E8">
        <w:t xml:space="preserve"> significant implications for how VTS </w:t>
      </w:r>
      <w:r w:rsidR="00DF0833" w:rsidRPr="00DF0833">
        <w:t>contribute</w:t>
      </w:r>
      <w:r w:rsidR="00DF0833">
        <w:t>s</w:t>
      </w:r>
      <w:r w:rsidR="00DF0833" w:rsidRPr="00DF0833">
        <w:t xml:space="preserve"> to </w:t>
      </w:r>
      <w:r w:rsidR="00DF0833">
        <w:t xml:space="preserve">the </w:t>
      </w:r>
      <w:r w:rsidR="00DF0833" w:rsidRPr="00DF0833">
        <w:t>safety of life at sea, safety and efficiency of navigation and the protection of the environment within the VTS area by mitigating the development of unsafe situations</w:t>
      </w:r>
      <w:r>
        <w:t xml:space="preserve">.  </w:t>
      </w:r>
    </w:p>
    <w:p w14:paraId="79BA3DEB" w14:textId="63D2F7A5" w:rsidR="0086392B" w:rsidRDefault="005A4490" w:rsidP="001228E8">
      <w:pPr>
        <w:pStyle w:val="BodyText"/>
        <w:spacing w:before="120" w:line="240" w:lineRule="auto"/>
      </w:pPr>
      <w:r>
        <w:t>T</w:t>
      </w:r>
      <w:r w:rsidR="008B1182">
        <w:t xml:space="preserve">his includes </w:t>
      </w:r>
      <w:r w:rsidR="0086392B">
        <w:t xml:space="preserve">how VTS will interact with conventional ships, autonomous </w:t>
      </w:r>
      <w:r w:rsidR="009A3A1E">
        <w:t>ships,</w:t>
      </w:r>
      <w:r w:rsidR="00035A6B">
        <w:t xml:space="preserve"> and</w:t>
      </w:r>
      <w:r w:rsidR="0086392B">
        <w:t xml:space="preserve"> </w:t>
      </w:r>
      <w:r w:rsidR="00C34CB9">
        <w:t>c</w:t>
      </w:r>
      <w:r w:rsidR="0086392B">
        <w:t xml:space="preserve">ontrol </w:t>
      </w:r>
      <w:r w:rsidR="00C34CB9">
        <w:t>c</w:t>
      </w:r>
      <w:r w:rsidR="0086392B">
        <w:t>entres</w:t>
      </w:r>
      <w:r w:rsidR="00D66794">
        <w:t xml:space="preserve"> </w:t>
      </w:r>
      <w:r w:rsidR="00C34CB9">
        <w:t xml:space="preserve">(remote and/or local) </w:t>
      </w:r>
      <w:r w:rsidR="0086392B">
        <w:t xml:space="preserve">to mitigate the </w:t>
      </w:r>
      <w:r w:rsidR="0086392B" w:rsidRPr="0086392B">
        <w:t>development of unsafe situations</w:t>
      </w:r>
      <w:r w:rsidR="00E255C0">
        <w:t xml:space="preserve"> through</w:t>
      </w:r>
      <w:r w:rsidR="0086392B">
        <w:t>:</w:t>
      </w:r>
    </w:p>
    <w:p w14:paraId="603A7C77" w14:textId="2BEA0ADE" w:rsidR="001228E8" w:rsidRDefault="0086392B" w:rsidP="005A68F7">
      <w:pPr>
        <w:pStyle w:val="BodyText"/>
        <w:numPr>
          <w:ilvl w:val="0"/>
          <w:numId w:val="49"/>
        </w:numPr>
        <w:spacing w:before="60" w:after="60" w:line="240" w:lineRule="auto"/>
        <w:ind w:left="765" w:hanging="357"/>
      </w:pPr>
      <w:r>
        <w:t>Provid</w:t>
      </w:r>
      <w:r w:rsidR="00E255C0">
        <w:t>ing</w:t>
      </w:r>
      <w:r>
        <w:t xml:space="preserve"> </w:t>
      </w:r>
      <w:r w:rsidRPr="0086392B">
        <w:t>timely and relevant information on factors that may influence the ship's movements and assist onboard decision-making</w:t>
      </w:r>
      <w:r w:rsidR="00035A6B">
        <w:t>.</w:t>
      </w:r>
    </w:p>
    <w:p w14:paraId="7D915E04" w14:textId="2E70C5CB" w:rsidR="0086392B" w:rsidRDefault="0086392B" w:rsidP="005A68F7">
      <w:pPr>
        <w:pStyle w:val="BodyText"/>
        <w:numPr>
          <w:ilvl w:val="0"/>
          <w:numId w:val="49"/>
        </w:numPr>
        <w:spacing w:before="60" w:after="60" w:line="240" w:lineRule="auto"/>
        <w:ind w:left="765" w:hanging="357"/>
      </w:pPr>
      <w:r>
        <w:t>M</w:t>
      </w:r>
      <w:r w:rsidRPr="0086392B">
        <w:t>onitor</w:t>
      </w:r>
      <w:r w:rsidR="00E255C0">
        <w:t>ing</w:t>
      </w:r>
      <w:r w:rsidRPr="0086392B">
        <w:t xml:space="preserve"> and manag</w:t>
      </w:r>
      <w:r w:rsidR="002C7FEA">
        <w:t>ing</w:t>
      </w:r>
      <w:r w:rsidRPr="0086392B">
        <w:t xml:space="preserve"> ship traffic</w:t>
      </w:r>
      <w:r w:rsidR="00035A6B">
        <w:t>.</w:t>
      </w:r>
    </w:p>
    <w:p w14:paraId="3F93F6BE" w14:textId="2336C5F9" w:rsidR="001228E8" w:rsidRDefault="0086392B" w:rsidP="005A68F7">
      <w:pPr>
        <w:pStyle w:val="BodyText"/>
        <w:numPr>
          <w:ilvl w:val="0"/>
          <w:numId w:val="49"/>
        </w:numPr>
        <w:spacing w:before="60" w:after="60" w:line="240" w:lineRule="auto"/>
        <w:ind w:left="765" w:hanging="357"/>
      </w:pPr>
      <w:r>
        <w:t>R</w:t>
      </w:r>
      <w:r w:rsidRPr="0086392B">
        <w:t>espond</w:t>
      </w:r>
      <w:r w:rsidR="00E255C0">
        <w:t>ing</w:t>
      </w:r>
      <w:r w:rsidRPr="0086392B">
        <w:t xml:space="preserve"> to developing unsafe situations</w:t>
      </w:r>
      <w:r w:rsidR="00035A6B">
        <w:t>.</w:t>
      </w:r>
    </w:p>
    <w:p w14:paraId="3F45962F" w14:textId="2CB2054F" w:rsidR="00B61AAF" w:rsidRDefault="00F17E18" w:rsidP="00C37396">
      <w:pPr>
        <w:pStyle w:val="BodyText"/>
      </w:pPr>
      <w:r>
        <w:t>A key consideration in moving forward will be b</w:t>
      </w:r>
      <w:r w:rsidR="00552864" w:rsidRPr="00552864">
        <w:t xml:space="preserve">alancing the benefits derived from new and advancing technologies </w:t>
      </w:r>
      <w:r w:rsidR="00486E4C">
        <w:t>with</w:t>
      </w:r>
      <w:r w:rsidR="00486E4C" w:rsidRPr="00552864">
        <w:t xml:space="preserve"> </w:t>
      </w:r>
      <w:r w:rsidR="00552864" w:rsidRPr="00552864">
        <w:t>safety</w:t>
      </w:r>
      <w:r w:rsidR="00E255C0">
        <w:t>, efficiency, protection of the environment</w:t>
      </w:r>
      <w:r w:rsidR="00552864" w:rsidRPr="00552864">
        <w:t xml:space="preserve"> and security concerns</w:t>
      </w:r>
      <w:r w:rsidR="00A86716">
        <w:t xml:space="preserve"> will be a </w:t>
      </w:r>
      <w:r w:rsidR="00C37396">
        <w:t xml:space="preserve">primary </w:t>
      </w:r>
      <w:r w:rsidR="004A52F3">
        <w:t>consideration</w:t>
      </w:r>
      <w:r w:rsidR="00C37396">
        <w:t xml:space="preserve"> for </w:t>
      </w:r>
      <w:r w:rsidR="008A5FD3">
        <w:t>VTS</w:t>
      </w:r>
      <w:r w:rsidR="00C37396">
        <w:t xml:space="preserve"> </w:t>
      </w:r>
      <w:r w:rsidR="008A5FD3">
        <w:t>as MA</w:t>
      </w:r>
      <w:r w:rsidR="00666EB4">
        <w:t>S</w:t>
      </w:r>
      <w:r w:rsidR="008A5FD3">
        <w:t>S transition</w:t>
      </w:r>
      <w:r w:rsidR="002D36F6">
        <w:t>s</w:t>
      </w:r>
      <w:r w:rsidR="008A5FD3">
        <w:t xml:space="preserve"> from</w:t>
      </w:r>
      <w:r w:rsidR="00593F84">
        <w:t xml:space="preserve"> </w:t>
      </w:r>
      <w:r w:rsidR="00593F84" w:rsidRPr="004C448F">
        <w:t>‘local’ trial environments to operational scenarios.</w:t>
      </w:r>
    </w:p>
    <w:p w14:paraId="77F5AE0F" w14:textId="77777777" w:rsidR="0057274D" w:rsidRDefault="0057274D" w:rsidP="005A68F7">
      <w:pPr>
        <w:pStyle w:val="BodyText"/>
        <w:numPr>
          <w:ilvl w:val="0"/>
          <w:numId w:val="53"/>
        </w:numPr>
        <w:rPr>
          <w:b/>
          <w:bCs/>
        </w:rPr>
      </w:pPr>
      <w:r w:rsidRPr="0057274D">
        <w:rPr>
          <w:b/>
          <w:bCs/>
        </w:rPr>
        <w:t>Issues / challenges for the management of ship traffic in a VTS area</w:t>
      </w:r>
    </w:p>
    <w:p w14:paraId="30B1682B" w14:textId="1BCC7E52" w:rsidR="00F14D1C" w:rsidRPr="0057274D" w:rsidRDefault="00F14D1C" w:rsidP="00956A65">
      <w:pPr>
        <w:pStyle w:val="BodyText"/>
      </w:pPr>
      <w:r w:rsidRPr="0057274D">
        <w:t xml:space="preserve">The </w:t>
      </w:r>
      <w:r w:rsidR="0057274D">
        <w:t xml:space="preserve">implications </w:t>
      </w:r>
      <w:r w:rsidRPr="0057274D">
        <w:t>for VTS</w:t>
      </w:r>
      <w:r w:rsidR="0057274D">
        <w:t xml:space="preserve"> have been identified with regards to the advent of MASS, noting the assumptions described in Section </w:t>
      </w:r>
      <w:r w:rsidR="00406C7D">
        <w:t>3.3</w:t>
      </w:r>
      <w:r w:rsidR="00956A65">
        <w:t>, include</w:t>
      </w:r>
      <w:r w:rsidR="00406C7D">
        <w:t>.</w:t>
      </w:r>
    </w:p>
    <w:tbl>
      <w:tblPr>
        <w:tblStyle w:val="TableGrid2"/>
        <w:tblW w:w="10206" w:type="dxa"/>
        <w:tblInd w:w="-5" w:type="dxa"/>
        <w:tblLook w:val="04A0" w:firstRow="1" w:lastRow="0" w:firstColumn="1" w:lastColumn="0" w:noHBand="0" w:noVBand="1"/>
      </w:tblPr>
      <w:tblGrid>
        <w:gridCol w:w="2977"/>
        <w:gridCol w:w="7229"/>
      </w:tblGrid>
      <w:tr w:rsidR="00F14D1C" w14:paraId="768E1AE4" w14:textId="77777777" w:rsidTr="00893D73">
        <w:trPr>
          <w:tblHeader/>
        </w:trPr>
        <w:tc>
          <w:tcPr>
            <w:tcW w:w="2977" w:type="dxa"/>
            <w:tcBorders>
              <w:top w:val="single" w:sz="4" w:space="0" w:color="auto"/>
              <w:left w:val="single" w:sz="4" w:space="0" w:color="auto"/>
              <w:bottom w:val="single" w:sz="4" w:space="0" w:color="auto"/>
              <w:right w:val="single" w:sz="4" w:space="0" w:color="auto"/>
            </w:tcBorders>
            <w:shd w:val="clear" w:color="auto" w:fill="86F3FF" w:themeFill="accent4" w:themeFillTint="66"/>
            <w:hideMark/>
          </w:tcPr>
          <w:p w14:paraId="2CEE7E86" w14:textId="485EFB9C" w:rsidR="00F14D1C" w:rsidRDefault="00F14D1C" w:rsidP="00F14D1C">
            <w:pPr>
              <w:spacing w:before="60" w:after="60" w:line="240" w:lineRule="auto"/>
              <w:jc w:val="center"/>
              <w:rPr>
                <w:rFonts w:ascii="Calibri" w:eastAsia="SimSun" w:hAnsi="Calibri" w:cs="Calibri"/>
                <w:b/>
                <w:sz w:val="20"/>
              </w:rPr>
            </w:pPr>
            <w:r>
              <w:rPr>
                <w:rFonts w:ascii="Calibri" w:eastAsia="SimSun" w:hAnsi="Calibri" w:cs="Calibri"/>
                <w:b/>
                <w:sz w:val="20"/>
              </w:rPr>
              <w:t>Degree of autonomy</w:t>
            </w:r>
            <w:r w:rsidR="003D6078">
              <w:rPr>
                <w:rStyle w:val="FootnoteReference"/>
                <w:rFonts w:ascii="Calibri" w:eastAsia="SimSun" w:hAnsi="Calibri" w:cs="Calibri"/>
                <w:b/>
                <w:sz w:val="20"/>
              </w:rPr>
              <w:footnoteReference w:id="1"/>
            </w:r>
          </w:p>
        </w:tc>
        <w:tc>
          <w:tcPr>
            <w:tcW w:w="7229" w:type="dxa"/>
            <w:tcBorders>
              <w:top w:val="single" w:sz="4" w:space="0" w:color="auto"/>
              <w:left w:val="single" w:sz="4" w:space="0" w:color="auto"/>
              <w:bottom w:val="single" w:sz="4" w:space="0" w:color="auto"/>
              <w:right w:val="single" w:sz="4" w:space="0" w:color="auto"/>
            </w:tcBorders>
            <w:shd w:val="clear" w:color="auto" w:fill="86F3FF" w:themeFill="accent4" w:themeFillTint="66"/>
            <w:hideMark/>
          </w:tcPr>
          <w:p w14:paraId="3539696C" w14:textId="77777777" w:rsidR="00F14D1C" w:rsidRDefault="00F14D1C" w:rsidP="00F14D1C">
            <w:pPr>
              <w:spacing w:before="60" w:after="60" w:line="240" w:lineRule="auto"/>
              <w:jc w:val="center"/>
              <w:rPr>
                <w:rFonts w:ascii="Calibri" w:eastAsia="SimSun" w:hAnsi="Calibri" w:cs="Calibri"/>
                <w:b/>
                <w:sz w:val="20"/>
              </w:rPr>
            </w:pPr>
            <w:r>
              <w:rPr>
                <w:rFonts w:ascii="Calibri" w:eastAsia="SimSun" w:hAnsi="Calibri" w:cs="Calibri"/>
                <w:b/>
                <w:sz w:val="20"/>
              </w:rPr>
              <w:t>Implications for VTS</w:t>
            </w:r>
          </w:p>
        </w:tc>
      </w:tr>
      <w:tr w:rsidR="00F14D1C" w14:paraId="51EDFCE7" w14:textId="77777777" w:rsidTr="00893D73">
        <w:trPr>
          <w:trHeight w:val="1010"/>
        </w:trPr>
        <w:tc>
          <w:tcPr>
            <w:tcW w:w="2977" w:type="dxa"/>
            <w:tcBorders>
              <w:top w:val="single" w:sz="4" w:space="0" w:color="auto"/>
              <w:left w:val="single" w:sz="4" w:space="0" w:color="auto"/>
              <w:bottom w:val="single" w:sz="4" w:space="0" w:color="auto"/>
              <w:right w:val="single" w:sz="4" w:space="0" w:color="auto"/>
            </w:tcBorders>
            <w:hideMark/>
          </w:tcPr>
          <w:p w14:paraId="44AA81AF"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one</w:t>
            </w:r>
            <w:r>
              <w:rPr>
                <w:rFonts w:ascii="Calibri" w:eastAsia="SimSun" w:hAnsi="Calibri" w:cs="Calibri"/>
                <w:sz w:val="20"/>
              </w:rPr>
              <w:t xml:space="preserve"> </w:t>
            </w:r>
          </w:p>
          <w:p w14:paraId="6E870687" w14:textId="5587AC0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Ship with automated processes and decision support</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14:paraId="7B49FC17" w14:textId="71AF2BE1" w:rsidR="00F14D1C" w:rsidRDefault="00F14D1C" w:rsidP="00F14D1C">
            <w:pPr>
              <w:spacing w:before="60" w:after="60" w:line="240" w:lineRule="auto"/>
              <w:rPr>
                <w:rFonts w:ascii="Calibri" w:eastAsia="SimSun" w:hAnsi="Calibri" w:cs="Calibri"/>
                <w:sz w:val="20"/>
              </w:rPr>
            </w:pPr>
            <w:r w:rsidRPr="00774E49">
              <w:rPr>
                <w:rFonts w:ascii="Calibri" w:eastAsia="SimSun" w:hAnsi="Calibri" w:cs="Calibri"/>
                <w:b/>
                <w:bCs/>
                <w:sz w:val="20"/>
              </w:rPr>
              <w:t>Minimal</w:t>
            </w:r>
            <w:r>
              <w:rPr>
                <w:rFonts w:ascii="Calibri" w:eastAsia="SimSun" w:hAnsi="Calibri" w:cs="Calibri"/>
                <w:sz w:val="20"/>
              </w:rPr>
              <w:t xml:space="preserve"> </w:t>
            </w:r>
            <w:r w:rsidR="0057274D">
              <w:rPr>
                <w:rFonts w:ascii="Calibri" w:eastAsia="SimSun" w:hAnsi="Calibri" w:cs="Calibri"/>
                <w:sz w:val="20"/>
              </w:rPr>
              <w:t xml:space="preserve">- </w:t>
            </w:r>
            <w:r>
              <w:rPr>
                <w:rFonts w:ascii="Calibri" w:eastAsia="SimSun" w:hAnsi="Calibri" w:cs="Calibri"/>
                <w:sz w:val="20"/>
              </w:rPr>
              <w:t>There is a need to monitor advances in the automated process and decision support onboard</w:t>
            </w:r>
          </w:p>
          <w:p w14:paraId="605903A7" w14:textId="77777777" w:rsidR="00F14D1C" w:rsidRDefault="00F14D1C" w:rsidP="00F14D1C">
            <w:pPr>
              <w:spacing w:before="60" w:after="60" w:line="240" w:lineRule="auto"/>
              <w:ind w:left="360"/>
              <w:rPr>
                <w:rFonts w:ascii="Calibri" w:eastAsia="SimSun" w:hAnsi="Calibri" w:cs="Calibri"/>
                <w:sz w:val="20"/>
              </w:rPr>
            </w:pPr>
          </w:p>
        </w:tc>
      </w:tr>
      <w:tr w:rsidR="00F14D1C" w14:paraId="335016F5" w14:textId="77777777" w:rsidTr="00893D73">
        <w:trPr>
          <w:trHeight w:val="587"/>
        </w:trPr>
        <w:tc>
          <w:tcPr>
            <w:tcW w:w="2977" w:type="dxa"/>
            <w:tcBorders>
              <w:top w:val="single" w:sz="4" w:space="0" w:color="auto"/>
              <w:left w:val="single" w:sz="4" w:space="0" w:color="auto"/>
              <w:bottom w:val="single" w:sz="4" w:space="0" w:color="auto"/>
              <w:right w:val="single" w:sz="4" w:space="0" w:color="auto"/>
            </w:tcBorders>
            <w:hideMark/>
          </w:tcPr>
          <w:p w14:paraId="320BFE97"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two</w:t>
            </w:r>
            <w:r>
              <w:rPr>
                <w:rFonts w:ascii="Calibri" w:eastAsia="SimSun" w:hAnsi="Calibri" w:cs="Calibri"/>
                <w:sz w:val="20"/>
              </w:rPr>
              <w:t xml:space="preserve"> </w:t>
            </w:r>
          </w:p>
          <w:p w14:paraId="00AD4067" w14:textId="0935C52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Remotely controlled ship with seafarers on board</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14:paraId="6563EFA9" w14:textId="77777777" w:rsidR="00F14D1C" w:rsidRPr="00B72343"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w:t>
            </w:r>
            <w:r w:rsidRPr="00B72343">
              <w:rPr>
                <w:rFonts w:ascii="Calibri" w:eastAsia="SimSun" w:hAnsi="Calibri" w:cs="Calibri"/>
                <w:sz w:val="20"/>
                <w:lang w:val="en-GB"/>
              </w:rPr>
              <w:t>anag</w:t>
            </w:r>
            <w:r>
              <w:rPr>
                <w:rFonts w:ascii="Calibri" w:eastAsia="SimSun" w:hAnsi="Calibri" w:cs="Calibri"/>
                <w:sz w:val="20"/>
                <w:lang w:val="en-GB"/>
              </w:rPr>
              <w:t>ing</w:t>
            </w:r>
            <w:r w:rsidRPr="00B72343">
              <w:rPr>
                <w:rFonts w:ascii="Calibri" w:eastAsia="SimSun" w:hAnsi="Calibri" w:cs="Calibri"/>
                <w:sz w:val="20"/>
                <w:lang w:val="en-GB"/>
              </w:rPr>
              <w:t xml:space="preserve"> ship traffic</w:t>
            </w:r>
            <w:r>
              <w:rPr>
                <w:rFonts w:ascii="Calibri" w:eastAsia="SimSun" w:hAnsi="Calibri" w:cs="Calibri"/>
                <w:sz w:val="20"/>
                <w:lang w:val="en-GB"/>
              </w:rPr>
              <w:t xml:space="preserve"> comprising both MASS and conventional ships</w:t>
            </w:r>
          </w:p>
          <w:p w14:paraId="45EE1FC7" w14:textId="77777777" w:rsidR="00F14D1C" w:rsidRPr="00B905FD"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Digital interaction</w:t>
            </w:r>
            <w:r w:rsidRPr="00B905FD">
              <w:rPr>
                <w:rFonts w:ascii="Calibri" w:eastAsia="SimSun" w:hAnsi="Calibri" w:cs="Calibri"/>
                <w:sz w:val="20"/>
                <w:lang w:val="en-GB"/>
              </w:rPr>
              <w:t xml:space="preserve"> with ships</w:t>
            </w:r>
            <w:r>
              <w:rPr>
                <w:rFonts w:ascii="Calibri" w:eastAsia="SimSun" w:hAnsi="Calibri" w:cs="Calibri"/>
                <w:sz w:val="20"/>
                <w:lang w:val="en-GB"/>
              </w:rPr>
              <w:t>, RCCs</w:t>
            </w:r>
            <w:r w:rsidRPr="00B905FD">
              <w:rPr>
                <w:rFonts w:ascii="Calibri" w:eastAsia="SimSun" w:hAnsi="Calibri" w:cs="Calibri"/>
                <w:sz w:val="20"/>
                <w:lang w:val="en-GB"/>
              </w:rPr>
              <w:t xml:space="preserve"> and other stakeholders </w:t>
            </w:r>
            <w:r>
              <w:rPr>
                <w:rFonts w:ascii="Calibri" w:eastAsia="SimSun" w:hAnsi="Calibri" w:cs="Calibri"/>
                <w:sz w:val="20"/>
                <w:lang w:val="en-GB"/>
              </w:rPr>
              <w:t>to:</w:t>
            </w:r>
          </w:p>
          <w:p w14:paraId="5B45F905" w14:textId="77777777" w:rsidR="00F14D1C" w:rsidRPr="00B905FD" w:rsidRDefault="00F14D1C"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E</w:t>
            </w:r>
            <w:r w:rsidRPr="00B905FD">
              <w:rPr>
                <w:rFonts w:ascii="Calibri" w:eastAsia="SimSun" w:hAnsi="Calibri" w:cs="Calibri"/>
                <w:sz w:val="20"/>
                <w:lang w:val="en-GB"/>
              </w:rPr>
              <w:t>xchange information</w:t>
            </w:r>
          </w:p>
          <w:p w14:paraId="266F2BF4" w14:textId="0DEB3C32" w:rsidR="00F14D1C" w:rsidRPr="00B905FD" w:rsidRDefault="00F14D1C"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Provision of</w:t>
            </w:r>
            <w:r w:rsidRPr="00B905FD">
              <w:rPr>
                <w:rFonts w:ascii="Calibri" w:eastAsia="SimSun" w:hAnsi="Calibri" w:cs="Calibri"/>
                <w:sz w:val="20"/>
                <w:lang w:val="en-GB"/>
              </w:rPr>
              <w:t xml:space="preserve"> advice, warning</w:t>
            </w:r>
            <w:r w:rsidR="005A4490">
              <w:rPr>
                <w:rFonts w:ascii="Calibri" w:eastAsia="SimSun" w:hAnsi="Calibri" w:cs="Calibri"/>
                <w:sz w:val="20"/>
                <w:lang w:val="en-GB"/>
              </w:rPr>
              <w:t>,</w:t>
            </w:r>
            <w:r w:rsidRPr="00B905FD">
              <w:rPr>
                <w:rFonts w:ascii="Calibri" w:eastAsia="SimSun" w:hAnsi="Calibri" w:cs="Calibri"/>
                <w:sz w:val="20"/>
                <w:lang w:val="en-GB"/>
              </w:rPr>
              <w:t xml:space="preserve"> and instruction</w:t>
            </w:r>
          </w:p>
          <w:p w14:paraId="11F60224" w14:textId="77777777" w:rsidR="00F14D1C" w:rsidRPr="00B72343"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Managing Interaction with multiple RCCs</w:t>
            </w:r>
          </w:p>
          <w:p w14:paraId="25BCD208" w14:textId="77777777" w:rsidR="00F14D1C" w:rsidRPr="001C29BC"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Operational and procedural changes associated with the above</w:t>
            </w:r>
          </w:p>
          <w:p w14:paraId="57D24429" w14:textId="783B05D4" w:rsidR="00F14D1C" w:rsidRPr="00592132"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Provision of</w:t>
            </w:r>
            <w:r w:rsidRPr="00592132">
              <w:rPr>
                <w:rFonts w:ascii="Calibri" w:eastAsia="SimSun" w:hAnsi="Calibri" w:cs="Calibri"/>
                <w:sz w:val="20"/>
                <w:lang w:val="en-GB"/>
              </w:rPr>
              <w:t xml:space="preserve"> advice, warning</w:t>
            </w:r>
            <w:r w:rsidR="005A4490">
              <w:rPr>
                <w:rFonts w:ascii="Calibri" w:eastAsia="SimSun" w:hAnsi="Calibri" w:cs="Calibri"/>
                <w:sz w:val="20"/>
                <w:lang w:val="en-GB"/>
              </w:rPr>
              <w:t>,</w:t>
            </w:r>
            <w:r w:rsidRPr="00592132">
              <w:rPr>
                <w:rFonts w:ascii="Calibri" w:eastAsia="SimSun" w:hAnsi="Calibri" w:cs="Calibri"/>
                <w:sz w:val="20"/>
                <w:lang w:val="en-GB"/>
              </w:rPr>
              <w:t xml:space="preserve"> and instructions to the </w:t>
            </w:r>
            <w:r>
              <w:rPr>
                <w:rFonts w:ascii="Calibri" w:eastAsia="SimSun" w:hAnsi="Calibri" w:cs="Calibri"/>
                <w:sz w:val="20"/>
                <w:lang w:val="en-GB"/>
              </w:rPr>
              <w:t>RCC</w:t>
            </w:r>
            <w:r w:rsidRPr="00592132">
              <w:rPr>
                <w:rFonts w:ascii="Calibri" w:eastAsia="SimSun" w:hAnsi="Calibri" w:cs="Calibri"/>
                <w:sz w:val="20"/>
                <w:lang w:val="en-GB"/>
              </w:rPr>
              <w:t xml:space="preserve"> with responsibility for the vessel.  </w:t>
            </w:r>
          </w:p>
          <w:p w14:paraId="388DCF22" w14:textId="77777777" w:rsidR="00F14D1C" w:rsidRPr="00DE5096" w:rsidRDefault="00F14D1C" w:rsidP="005A68F7">
            <w:pPr>
              <w:numPr>
                <w:ilvl w:val="0"/>
                <w:numId w:val="40"/>
              </w:numPr>
              <w:spacing w:before="60" w:after="60" w:line="240" w:lineRule="auto"/>
              <w:ind w:left="357" w:hanging="357"/>
              <w:rPr>
                <w:rFonts w:ascii="Calibri" w:eastAsia="SimSun" w:hAnsi="Calibri" w:cs="Calibri"/>
                <w:sz w:val="20"/>
              </w:rPr>
            </w:pPr>
            <w:r>
              <w:rPr>
                <w:rFonts w:ascii="Calibri" w:eastAsia="SimSun" w:hAnsi="Calibri" w:cs="Calibri"/>
                <w:sz w:val="20"/>
              </w:rPr>
              <w:t>Communications and interaction with participating ships (Voice / data exchange).  This may include communications between ships (MASS and Traditional).</w:t>
            </w:r>
            <w:r w:rsidRPr="00DE5096">
              <w:rPr>
                <w:rFonts w:ascii="Calibri" w:eastAsia="SimSun" w:hAnsi="Calibri" w:cs="Calibri"/>
                <w:sz w:val="20"/>
              </w:rPr>
              <w:t xml:space="preserve"> </w:t>
            </w:r>
          </w:p>
        </w:tc>
      </w:tr>
      <w:tr w:rsidR="00F14D1C" w14:paraId="22AFAACB" w14:textId="77777777" w:rsidTr="00893D73">
        <w:trPr>
          <w:trHeight w:val="162"/>
        </w:trPr>
        <w:tc>
          <w:tcPr>
            <w:tcW w:w="2977" w:type="dxa"/>
            <w:tcBorders>
              <w:top w:val="single" w:sz="4" w:space="0" w:color="auto"/>
              <w:left w:val="single" w:sz="4" w:space="0" w:color="auto"/>
              <w:bottom w:val="single" w:sz="4" w:space="0" w:color="auto"/>
              <w:right w:val="single" w:sz="4" w:space="0" w:color="auto"/>
            </w:tcBorders>
            <w:hideMark/>
          </w:tcPr>
          <w:p w14:paraId="228D730C"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three</w:t>
            </w:r>
            <w:r>
              <w:rPr>
                <w:rFonts w:ascii="Calibri" w:eastAsia="SimSun" w:hAnsi="Calibri" w:cs="Calibri"/>
                <w:sz w:val="20"/>
              </w:rPr>
              <w:t xml:space="preserve"> </w:t>
            </w:r>
          </w:p>
          <w:p w14:paraId="2EF98A98" w14:textId="4DED0143"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Remotely controlled ship without seafarers on board</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14:paraId="75216BEC" w14:textId="77777777" w:rsidR="00F14D1C" w:rsidRPr="001C29BC" w:rsidRDefault="00F14D1C" w:rsidP="005A68F7">
            <w:pPr>
              <w:numPr>
                <w:ilvl w:val="0"/>
                <w:numId w:val="40"/>
              </w:numPr>
              <w:spacing w:before="60" w:after="60" w:line="240" w:lineRule="auto"/>
              <w:rPr>
                <w:rFonts w:ascii="Calibri" w:eastAsia="SimSun" w:hAnsi="Calibri" w:cs="Calibri"/>
                <w:strike/>
                <w:sz w:val="20"/>
              </w:rPr>
            </w:pPr>
            <w:r>
              <w:rPr>
                <w:rFonts w:ascii="Calibri" w:eastAsia="SimSun" w:hAnsi="Calibri" w:cs="Calibri"/>
                <w:sz w:val="20"/>
              </w:rPr>
              <w:t>As above,</w:t>
            </w:r>
            <w:r w:rsidRPr="00583EF3">
              <w:rPr>
                <w:rFonts w:ascii="Calibri" w:eastAsia="SimSun" w:hAnsi="Calibri" w:cs="Calibri"/>
                <w:sz w:val="20"/>
              </w:rPr>
              <w:t xml:space="preserve"> plus:</w:t>
            </w:r>
          </w:p>
          <w:p w14:paraId="1E3642DC" w14:textId="77777777" w:rsidR="00F14D1C" w:rsidRPr="00583EF3" w:rsidRDefault="00F14D1C" w:rsidP="005A68F7">
            <w:pPr>
              <w:numPr>
                <w:ilvl w:val="0"/>
                <w:numId w:val="40"/>
              </w:numPr>
              <w:spacing w:before="60" w:after="60" w:line="240" w:lineRule="auto"/>
              <w:rPr>
                <w:rFonts w:ascii="Calibri" w:eastAsia="SimSun" w:hAnsi="Calibri" w:cs="Calibri"/>
                <w:sz w:val="20"/>
              </w:rPr>
            </w:pPr>
            <w:r w:rsidRPr="00583EF3">
              <w:rPr>
                <w:rFonts w:ascii="Calibri" w:eastAsia="SimSun" w:hAnsi="Calibri" w:cs="Calibri"/>
                <w:sz w:val="20"/>
              </w:rPr>
              <w:t>Emerging situation where ship needs to be contained / controlled to mitigate incident (national gov’t, VTS, other agencies)</w:t>
            </w:r>
          </w:p>
        </w:tc>
      </w:tr>
      <w:tr w:rsidR="00F14D1C" w14:paraId="6B39C475" w14:textId="77777777" w:rsidTr="00893D73">
        <w:tc>
          <w:tcPr>
            <w:tcW w:w="2977" w:type="dxa"/>
            <w:tcBorders>
              <w:top w:val="single" w:sz="4" w:space="0" w:color="auto"/>
              <w:left w:val="single" w:sz="4" w:space="0" w:color="auto"/>
              <w:bottom w:val="single" w:sz="4" w:space="0" w:color="auto"/>
              <w:right w:val="single" w:sz="4" w:space="0" w:color="auto"/>
            </w:tcBorders>
            <w:hideMark/>
          </w:tcPr>
          <w:p w14:paraId="4838026A"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four</w:t>
            </w:r>
            <w:r>
              <w:rPr>
                <w:rFonts w:ascii="Calibri" w:eastAsia="SimSun" w:hAnsi="Calibri" w:cs="Calibri"/>
                <w:sz w:val="20"/>
              </w:rPr>
              <w:t xml:space="preserve"> </w:t>
            </w:r>
          </w:p>
          <w:p w14:paraId="6A42F389" w14:textId="79B28AA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Fully autonomous ship</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5BCA29B5" w14:textId="77777777" w:rsidR="00F14D1C" w:rsidRDefault="00F14D1C" w:rsidP="00F14D1C">
            <w:pPr>
              <w:spacing w:before="60" w:after="60" w:line="240" w:lineRule="auto"/>
              <w:rPr>
                <w:rFonts w:ascii="Calibri" w:eastAsia="SimSun" w:hAnsi="Calibri" w:cs="Calibri"/>
                <w:bCs/>
                <w:sz w:val="20"/>
              </w:rPr>
            </w:pPr>
            <w:r>
              <w:rPr>
                <w:rFonts w:ascii="Calibri" w:eastAsia="SimSun" w:hAnsi="Calibri" w:cs="Calibri"/>
                <w:bCs/>
                <w:sz w:val="20"/>
              </w:rPr>
              <w:t>As above, plus:</w:t>
            </w:r>
          </w:p>
          <w:p w14:paraId="75AEFC1D" w14:textId="77777777" w:rsidR="00F14D1C" w:rsidRPr="00F466AB" w:rsidRDefault="00F14D1C" w:rsidP="005A68F7">
            <w:pPr>
              <w:pStyle w:val="ListParagraph"/>
              <w:numPr>
                <w:ilvl w:val="0"/>
                <w:numId w:val="45"/>
              </w:numPr>
              <w:rPr>
                <w:rFonts w:ascii="Calibri" w:eastAsia="SimSun" w:hAnsi="Calibri" w:cs="Calibri"/>
                <w:sz w:val="20"/>
              </w:rPr>
            </w:pPr>
            <w:r w:rsidRPr="00F466AB">
              <w:rPr>
                <w:rFonts w:ascii="Calibri" w:eastAsia="SimSun" w:hAnsi="Calibri" w:cs="Calibri"/>
                <w:sz w:val="20"/>
              </w:rPr>
              <w:t xml:space="preserve">Operational and procedural changes associated </w:t>
            </w:r>
            <w:r>
              <w:rPr>
                <w:rFonts w:ascii="Calibri" w:eastAsia="SimSun" w:hAnsi="Calibri" w:cs="Calibri"/>
                <w:sz w:val="20"/>
              </w:rPr>
              <w:t>managing Degree four MASS</w:t>
            </w:r>
          </w:p>
          <w:p w14:paraId="1A3E8324" w14:textId="1037F494" w:rsidR="00F14D1C" w:rsidRPr="00E30E25" w:rsidRDefault="00F14D1C" w:rsidP="005A68F7">
            <w:pPr>
              <w:pStyle w:val="ListParagraph"/>
              <w:numPr>
                <w:ilvl w:val="0"/>
                <w:numId w:val="45"/>
              </w:numPr>
              <w:spacing w:before="60" w:after="60" w:line="240" w:lineRule="auto"/>
              <w:rPr>
                <w:rFonts w:ascii="Calibri" w:eastAsia="SimSun" w:hAnsi="Calibri" w:cs="Calibri"/>
                <w:sz w:val="20"/>
              </w:rPr>
            </w:pPr>
            <w:r w:rsidRPr="00D9157F">
              <w:rPr>
                <w:rFonts w:ascii="Calibri" w:eastAsia="SimSun" w:hAnsi="Calibri" w:cs="Calibri"/>
                <w:sz w:val="20"/>
              </w:rPr>
              <w:t>VTS should be able to request that the RCC retakes control of the MASS 4, changing its operational status to MASS 3</w:t>
            </w:r>
          </w:p>
        </w:tc>
      </w:tr>
    </w:tbl>
    <w:p w14:paraId="776A1871" w14:textId="77777777" w:rsidR="00536C10" w:rsidRDefault="00536C10" w:rsidP="007255D2">
      <w:pPr>
        <w:pStyle w:val="BodyText"/>
        <w:spacing w:before="120" w:line="240" w:lineRule="auto"/>
        <w:ind w:left="357"/>
        <w:rPr>
          <w:b/>
          <w:bCs/>
        </w:rPr>
      </w:pPr>
    </w:p>
    <w:p w14:paraId="668BF0DD" w14:textId="77777777" w:rsidR="00226730" w:rsidRDefault="00226730">
      <w:pPr>
        <w:spacing w:after="200" w:line="276" w:lineRule="auto"/>
        <w:rPr>
          <w:b/>
          <w:bCs/>
          <w:sz w:val="22"/>
        </w:rPr>
      </w:pPr>
      <w:r>
        <w:rPr>
          <w:b/>
          <w:bCs/>
        </w:rPr>
        <w:br w:type="page"/>
      </w:r>
    </w:p>
    <w:p w14:paraId="41541B24" w14:textId="1FB7BAF4" w:rsidR="00D97E7E" w:rsidRDefault="00D97E7E" w:rsidP="005A68F7">
      <w:pPr>
        <w:pStyle w:val="BodyText"/>
        <w:numPr>
          <w:ilvl w:val="0"/>
          <w:numId w:val="53"/>
        </w:numPr>
        <w:spacing w:before="120" w:line="240" w:lineRule="auto"/>
        <w:ind w:left="357" w:hanging="357"/>
        <w:rPr>
          <w:b/>
          <w:bCs/>
        </w:rPr>
      </w:pPr>
      <w:r w:rsidRPr="00D97E7E">
        <w:rPr>
          <w:b/>
          <w:bCs/>
        </w:rPr>
        <w:lastRenderedPageBreak/>
        <w:t xml:space="preserve">Embracing </w:t>
      </w:r>
      <w:r>
        <w:rPr>
          <w:b/>
          <w:bCs/>
        </w:rPr>
        <w:t>a</w:t>
      </w:r>
      <w:r w:rsidRPr="00D97E7E">
        <w:rPr>
          <w:b/>
          <w:bCs/>
        </w:rPr>
        <w:t xml:space="preserve">nd </w:t>
      </w:r>
      <w:r w:rsidR="004F0036" w:rsidRPr="00D97E7E">
        <w:rPr>
          <w:b/>
          <w:bCs/>
        </w:rPr>
        <w:t>influencing</w:t>
      </w:r>
      <w:r w:rsidRPr="00D97E7E">
        <w:rPr>
          <w:b/>
          <w:bCs/>
        </w:rPr>
        <w:t xml:space="preserve"> the development of mass</w:t>
      </w:r>
    </w:p>
    <w:p w14:paraId="3AAA11CC" w14:textId="77777777" w:rsidR="00D97E7E" w:rsidRDefault="00D97E7E" w:rsidP="008B1182">
      <w:pPr>
        <w:pStyle w:val="BodyText"/>
      </w:pPr>
      <w:bookmarkStart w:id="9" w:name="_Hlk83677730"/>
      <w:r w:rsidRPr="00D97E7E">
        <w:t>To facilitate strategically planning for MASS and ensure VTS continues to contribute to safety of life at sea, safety and efficiency of navigation and the protection of the environment within the VTS area by mitigating the development of unsafe situations the following strategies have been adopted:</w:t>
      </w:r>
    </w:p>
    <w:p w14:paraId="0222D3FA" w14:textId="77777777" w:rsidR="00F6452F" w:rsidRDefault="00D97E7E" w:rsidP="00407CFD">
      <w:pPr>
        <w:pStyle w:val="BodyText"/>
        <w:numPr>
          <w:ilvl w:val="0"/>
          <w:numId w:val="59"/>
        </w:numPr>
      </w:pPr>
      <w:r w:rsidRPr="00E30E25">
        <w:rPr>
          <w:b/>
          <w:bCs/>
          <w:i/>
          <w:iCs/>
        </w:rPr>
        <w:t>Discussion Paper</w:t>
      </w:r>
      <w:r>
        <w:t xml:space="preserve"> - The purpose of the discussion paper (this document) is to assist the Committee</w:t>
      </w:r>
      <w:r w:rsidR="00F6452F">
        <w:t>:</w:t>
      </w:r>
    </w:p>
    <w:p w14:paraId="629AB75A" w14:textId="13EC9AF2" w:rsidR="00F6452F" w:rsidRDefault="00F6452F" w:rsidP="00407CFD">
      <w:pPr>
        <w:pStyle w:val="BodyText"/>
        <w:numPr>
          <w:ilvl w:val="1"/>
          <w:numId w:val="59"/>
        </w:numPr>
      </w:pPr>
      <w:r>
        <w:t>A</w:t>
      </w:r>
      <w:r w:rsidR="00D97E7E">
        <w:t xml:space="preserve">chieve a common understanding of MASS </w:t>
      </w:r>
      <w:r>
        <w:t>by providing a mechanism to m</w:t>
      </w:r>
      <w:r w:rsidR="00893D73">
        <w:t>onito</w:t>
      </w:r>
      <w:r>
        <w:t>r</w:t>
      </w:r>
      <w:r w:rsidR="00893D73">
        <w:t xml:space="preserve"> the advent of MASS and its associated implications for VTS.</w:t>
      </w:r>
    </w:p>
    <w:p w14:paraId="57154AC5" w14:textId="745B034E" w:rsidR="00893D73" w:rsidRDefault="00893D73" w:rsidP="00407CFD">
      <w:pPr>
        <w:pStyle w:val="BodyText"/>
        <w:numPr>
          <w:ilvl w:val="1"/>
          <w:numId w:val="59"/>
        </w:numPr>
      </w:pPr>
      <w:r>
        <w:t>Strategically plan for MASS and determine new work programme tasks associated with the preparation of new/amended IALA guidance.</w:t>
      </w:r>
    </w:p>
    <w:p w14:paraId="20294B09" w14:textId="274D2F1E" w:rsidR="00D97E7E" w:rsidRDefault="00D97E7E" w:rsidP="00407CFD">
      <w:pPr>
        <w:pStyle w:val="BodyText"/>
        <w:numPr>
          <w:ilvl w:val="0"/>
          <w:numId w:val="59"/>
        </w:numPr>
      </w:pPr>
      <w:r w:rsidRPr="00E30E25">
        <w:rPr>
          <w:b/>
          <w:bCs/>
          <w:i/>
          <w:iCs/>
        </w:rPr>
        <w:t>Case Studies</w:t>
      </w:r>
      <w:r>
        <w:t xml:space="preserve"> - The ongoing use of ‘Case Studies’ to assist gaining a greater understanding of MASS and its implications by monitoring their development/outcomes and identifying opportunities for involvement/engagement. A copy </w:t>
      </w:r>
      <w:r w:rsidRPr="00D97E7E">
        <w:t xml:space="preserve">can be download from - </w:t>
      </w:r>
      <w:hyperlink r:id="rId25" w:history="1">
        <w:r w:rsidRPr="003A3F02">
          <w:rPr>
            <w:rStyle w:val="Hyperlink"/>
          </w:rPr>
          <w:t>https://www.iala-aism.org/technical/mass/</w:t>
        </w:r>
      </w:hyperlink>
    </w:p>
    <w:p w14:paraId="44267608" w14:textId="22B25040" w:rsidR="00D97E7E" w:rsidRDefault="00D97E7E" w:rsidP="00407CFD">
      <w:pPr>
        <w:pStyle w:val="BodyText"/>
        <w:numPr>
          <w:ilvl w:val="0"/>
          <w:numId w:val="59"/>
        </w:numPr>
        <w:spacing w:before="120" w:line="240" w:lineRule="auto"/>
        <w:ind w:left="714" w:hanging="357"/>
      </w:pPr>
      <w:r w:rsidRPr="00E30E25">
        <w:rPr>
          <w:b/>
          <w:bCs/>
          <w:i/>
          <w:iCs/>
        </w:rPr>
        <w:t>Position Paper</w:t>
      </w:r>
      <w:r>
        <w:t xml:space="preserve"> - Preparation of a concise “Position Paper’ to articulate and communicate the Committee’s opinion and intentions on key considerations for the management of ship traffic to ensure the safety and efficiency of ship movements by mitigating the development of unsafe situations are considered in the IMO’s preparation of a mandatory instrument to address MASS operations.</w:t>
      </w:r>
    </w:p>
    <w:p w14:paraId="054082A9" w14:textId="77777777" w:rsidR="008F7A7F" w:rsidRDefault="008F7A7F" w:rsidP="00407CFD">
      <w:pPr>
        <w:pStyle w:val="BodyText"/>
        <w:numPr>
          <w:ilvl w:val="0"/>
          <w:numId w:val="59"/>
        </w:numPr>
      </w:pPr>
      <w:r w:rsidRPr="00E30E25">
        <w:rPr>
          <w:b/>
          <w:bCs/>
          <w:i/>
          <w:iCs/>
        </w:rPr>
        <w:t>Fast Tracking Adoption of New/Revised IALA Guidance</w:t>
      </w:r>
      <w:r>
        <w:t xml:space="preserve"> - Two new Tasks already adopted:</w:t>
      </w:r>
    </w:p>
    <w:p w14:paraId="16E135DC" w14:textId="77777777" w:rsidR="008F7A7F" w:rsidRDefault="008F7A7F" w:rsidP="00407CFD">
      <w:pPr>
        <w:pStyle w:val="BodyText"/>
        <w:numPr>
          <w:ilvl w:val="1"/>
          <w:numId w:val="60"/>
        </w:numPr>
        <w:spacing w:before="60" w:after="60" w:line="240" w:lineRule="auto"/>
        <w:ind w:left="1780" w:hanging="703"/>
      </w:pPr>
      <w:r>
        <w:t>Ensuring VTS Guidance Documents evolve with the Advent of Mass</w:t>
      </w:r>
    </w:p>
    <w:p w14:paraId="58DBEFB1" w14:textId="77777777" w:rsidR="008F7A7F" w:rsidRDefault="008F7A7F" w:rsidP="00407CFD">
      <w:pPr>
        <w:pStyle w:val="BodyText"/>
        <w:numPr>
          <w:ilvl w:val="1"/>
          <w:numId w:val="60"/>
        </w:numPr>
        <w:spacing w:before="60" w:after="60" w:line="240" w:lineRule="auto"/>
        <w:ind w:left="1780" w:hanging="703"/>
      </w:pPr>
      <w:r>
        <w:t>Digital VTS Communications</w:t>
      </w:r>
    </w:p>
    <w:p w14:paraId="1B86346F" w14:textId="77777777" w:rsidR="00E30E25" w:rsidRDefault="00D97E7E" w:rsidP="00407CFD">
      <w:pPr>
        <w:pStyle w:val="BodyText"/>
        <w:numPr>
          <w:ilvl w:val="0"/>
          <w:numId w:val="59"/>
        </w:numPr>
      </w:pPr>
      <w:r w:rsidRPr="00E30E25">
        <w:rPr>
          <w:b/>
          <w:bCs/>
          <w:i/>
          <w:iCs/>
        </w:rPr>
        <w:t>IALA Policy Documents</w:t>
      </w:r>
      <w:r>
        <w:t xml:space="preserve"> - </w:t>
      </w:r>
      <w:r w:rsidR="00E30E25">
        <w:t xml:space="preserve">Key documents associated with the IALA Strategic Vision 2018-2026 should be regularly reviewed by the VTS Committee with a view to recommending updates to reflect the advent of MASS and provide the policy framework to facilitate embracing these developments, including: </w:t>
      </w:r>
    </w:p>
    <w:p w14:paraId="06964292" w14:textId="450AA063" w:rsidR="00E30E25" w:rsidRDefault="00E30E25" w:rsidP="00407CFD">
      <w:pPr>
        <w:pStyle w:val="BodyText"/>
        <w:numPr>
          <w:ilvl w:val="1"/>
          <w:numId w:val="61"/>
        </w:numPr>
        <w:spacing w:before="60" w:after="60" w:line="240" w:lineRule="auto"/>
        <w:ind w:left="1780" w:hanging="703"/>
      </w:pPr>
      <w:r>
        <w:t xml:space="preserve">Position on the Development of Marine Aids to Navigation Services 2019 </w:t>
      </w:r>
    </w:p>
    <w:p w14:paraId="2DBD7135" w14:textId="1E92B42E" w:rsidR="00D97E7E" w:rsidRDefault="00E30E25" w:rsidP="00407CFD">
      <w:pPr>
        <w:pStyle w:val="BodyText"/>
        <w:numPr>
          <w:ilvl w:val="1"/>
          <w:numId w:val="61"/>
        </w:numPr>
        <w:spacing w:before="60" w:after="60" w:line="240" w:lineRule="auto"/>
        <w:ind w:left="1780" w:hanging="703"/>
      </w:pPr>
      <w:r>
        <w:t>Current Drivers and Trends</w:t>
      </w:r>
      <w:r w:rsidR="00D97E7E">
        <w:t>:</w:t>
      </w:r>
    </w:p>
    <w:bookmarkEnd w:id="9"/>
    <w:p w14:paraId="7C1B312C" w14:textId="2C7FF754" w:rsidR="00486E4C" w:rsidRPr="00486E4C" w:rsidRDefault="00486E4C" w:rsidP="005A68F7">
      <w:pPr>
        <w:pStyle w:val="BodyText"/>
        <w:numPr>
          <w:ilvl w:val="0"/>
          <w:numId w:val="45"/>
        </w:numPr>
        <w:spacing w:before="120" w:line="240" w:lineRule="auto"/>
        <w:ind w:left="357" w:hanging="357"/>
        <w:rPr>
          <w:b/>
          <w:bCs/>
        </w:rPr>
      </w:pPr>
      <w:r w:rsidRPr="00486E4C">
        <w:rPr>
          <w:b/>
          <w:bCs/>
        </w:rPr>
        <w:t>Implications for the regulatory and legal framework for VTS</w:t>
      </w:r>
    </w:p>
    <w:p w14:paraId="5F4D360C" w14:textId="77777777" w:rsidR="00E30E25" w:rsidRPr="00E30E25" w:rsidRDefault="00E30E25" w:rsidP="00E30E25">
      <w:pPr>
        <w:pStyle w:val="BodyText"/>
      </w:pPr>
      <w:r w:rsidRPr="00E30E25">
        <w:t>Current expectations are there are no implications for the IMO regulatory regime for VTS with the advent of MASS, noting:</w:t>
      </w:r>
    </w:p>
    <w:p w14:paraId="301F4C38" w14:textId="77777777" w:rsidR="00E30E25" w:rsidRPr="00E30E25" w:rsidRDefault="00E30E25" w:rsidP="00407CFD">
      <w:pPr>
        <w:pStyle w:val="BodyText"/>
        <w:numPr>
          <w:ilvl w:val="0"/>
          <w:numId w:val="62"/>
        </w:numPr>
      </w:pPr>
      <w:r w:rsidRPr="00E30E25">
        <w:t xml:space="preserve">The IMO Regulatory Scoping Exercise completed in May 2021 (Section 3.1.1) did not identify any implications associated with SOLAS regulation V/12 (Vessel Traffic Services). </w:t>
      </w:r>
    </w:p>
    <w:p w14:paraId="378A2D44" w14:textId="77777777" w:rsidR="004C4AE6" w:rsidRDefault="00E30E25" w:rsidP="00407CFD">
      <w:pPr>
        <w:pStyle w:val="BodyText"/>
        <w:numPr>
          <w:ilvl w:val="0"/>
          <w:numId w:val="62"/>
        </w:numPr>
      </w:pPr>
      <w:r w:rsidRPr="00E30E25">
        <w:t>IMO Resolution A.1158(32)</w:t>
      </w:r>
      <w:r w:rsidR="00893D73">
        <w:t>,</w:t>
      </w:r>
      <w:r w:rsidRPr="00E30E25">
        <w:t xml:space="preserve"> adopted by the IMO Assembly in December 2021</w:t>
      </w:r>
      <w:r w:rsidR="00893D73">
        <w:t>,</w:t>
      </w:r>
      <w:r w:rsidRPr="00E30E25">
        <w:t xml:space="preserve"> has ‘future proofed’ the Guidelines as much as possible to accommodate new trends, such as the development, adoption and implementation of Maritime Service</w:t>
      </w:r>
      <w:r w:rsidR="00536C10">
        <w:t>s</w:t>
      </w:r>
      <w:r w:rsidRPr="00E30E25">
        <w:t>, e-navigation and other evolving instruments aimed at the facilitation of safe, secure, and efficient maritime traffic</w:t>
      </w:r>
      <w:r w:rsidR="004C4AE6">
        <w:t>.</w:t>
      </w:r>
    </w:p>
    <w:p w14:paraId="6FA3146A" w14:textId="65507FD5" w:rsidR="004C4AE6" w:rsidRPr="004C4AE6" w:rsidRDefault="004C4AE6" w:rsidP="00407CFD">
      <w:pPr>
        <w:pStyle w:val="ListParagraph"/>
        <w:numPr>
          <w:ilvl w:val="0"/>
          <w:numId w:val="62"/>
        </w:numPr>
        <w:rPr>
          <w:lang w:val="en-GB"/>
        </w:rPr>
      </w:pPr>
      <w:r w:rsidRPr="004C4AE6">
        <w:rPr>
          <w:lang w:val="en-GB"/>
        </w:rPr>
        <w:t xml:space="preserve">MASS will be subject to existing IMO instruments, as amended, such as SOLAS, </w:t>
      </w:r>
      <w:r w:rsidR="00D076D4">
        <w:rPr>
          <w:lang w:val="en-GB"/>
        </w:rPr>
        <w:t>and</w:t>
      </w:r>
      <w:r w:rsidRPr="004C4AE6">
        <w:rPr>
          <w:lang w:val="en-GB"/>
        </w:rPr>
        <w:t xml:space="preserve"> the MASS Code which will address MASS issues not adequately or fully addressed in the applied base instruments. </w:t>
      </w:r>
    </w:p>
    <w:p w14:paraId="57FEA71C" w14:textId="55E663C1" w:rsidR="00E30E25" w:rsidRPr="00E30E25" w:rsidRDefault="004C4AE6" w:rsidP="004C4AE6">
      <w:pPr>
        <w:pStyle w:val="BodyText"/>
        <w:ind w:left="360"/>
      </w:pPr>
      <w:r>
        <w:t>At this stage in the development of the MASS Code it is envisaged that requirements from the shore perspective</w:t>
      </w:r>
      <w:r w:rsidR="009271A4">
        <w:t xml:space="preserve"> will be addressed to new/revised IALA recommendations and guidelines specifically related to the </w:t>
      </w:r>
      <w:r w:rsidR="009271A4" w:rsidRPr="009271A4">
        <w:t>to the establishment and operation of VTS</w:t>
      </w:r>
      <w:r w:rsidR="009271A4">
        <w:t xml:space="preserve"> as described in IMO Resolution A.1158(32) Guideline for </w:t>
      </w:r>
      <w:proofErr w:type="spellStart"/>
      <w:r w:rsidR="009271A4">
        <w:t>Vesel</w:t>
      </w:r>
      <w:proofErr w:type="spellEnd"/>
      <w:r w:rsidR="009271A4">
        <w:t xml:space="preserve"> Traffic Services.</w:t>
      </w:r>
    </w:p>
    <w:p w14:paraId="41ED6895" w14:textId="640A7472" w:rsidR="00F55F90" w:rsidRPr="00F55F90" w:rsidRDefault="00F55F90" w:rsidP="00F55F90">
      <w:pPr>
        <w:pStyle w:val="BodyText"/>
        <w:spacing w:line="240" w:lineRule="auto"/>
        <w:rPr>
          <w:rFonts w:asciiTheme="majorHAnsi" w:eastAsiaTheme="majorEastAsia" w:hAnsiTheme="majorHAnsi" w:cstheme="majorBidi"/>
          <w:b/>
          <w:bCs/>
          <w:color w:val="407EC9"/>
          <w:sz w:val="28"/>
          <w:szCs w:val="24"/>
        </w:rPr>
      </w:pPr>
      <w:r w:rsidRPr="00F55F90">
        <w:rPr>
          <w:b/>
          <w:bCs/>
        </w:rPr>
        <w:t>4.</w:t>
      </w:r>
      <w:r>
        <w:rPr>
          <w:b/>
          <w:bCs/>
        </w:rPr>
        <w:t xml:space="preserve">   </w:t>
      </w:r>
      <w:r w:rsidR="00486E4C" w:rsidRPr="001A1D3C">
        <w:rPr>
          <w:b/>
          <w:bCs/>
        </w:rPr>
        <w:t>Implications for IALA Standards relating to VTS</w:t>
      </w:r>
    </w:p>
    <w:p w14:paraId="287764CD" w14:textId="3447CF6D" w:rsidR="00F6452F" w:rsidRPr="001A1D3C" w:rsidRDefault="00E30E25" w:rsidP="00F55F90">
      <w:pPr>
        <w:pStyle w:val="BodyText"/>
        <w:spacing w:after="200" w:line="276" w:lineRule="auto"/>
        <w:rPr>
          <w:rFonts w:asciiTheme="majorHAnsi" w:eastAsiaTheme="majorEastAsia" w:hAnsiTheme="majorHAnsi" w:cstheme="majorBidi"/>
          <w:b/>
          <w:bCs/>
          <w:color w:val="407EC9"/>
          <w:sz w:val="28"/>
          <w:szCs w:val="24"/>
        </w:rPr>
      </w:pPr>
      <w:r>
        <w:t>The implications for IALA Standards relating to VTS with the advent of MASS are significant, noting the role of IALA in contributing significantly to the development of internationally harmonized guidance for vessel traffic services (Refer Section 3.</w:t>
      </w:r>
      <w:r w:rsidR="00376BDD">
        <w:t>6</w:t>
      </w:r>
      <w:r>
        <w:t>).</w:t>
      </w:r>
      <w:r w:rsidR="00F6452F" w:rsidRPr="001A1D3C">
        <w:rPr>
          <w:caps/>
        </w:rPr>
        <w:br w:type="page"/>
      </w:r>
    </w:p>
    <w:p w14:paraId="66ED510D" w14:textId="55974D25" w:rsidR="00577AB1" w:rsidRDefault="00AF0FD7" w:rsidP="00DD7C87">
      <w:pPr>
        <w:pStyle w:val="Heading1"/>
      </w:pPr>
      <w:bookmarkStart w:id="10" w:name="_Toc143094717"/>
      <w:r>
        <w:rPr>
          <w:caps w:val="0"/>
        </w:rPr>
        <w:lastRenderedPageBreak/>
        <w:t>DISCUSSION</w:t>
      </w:r>
      <w:bookmarkEnd w:id="10"/>
    </w:p>
    <w:p w14:paraId="1A8F2060" w14:textId="7D385F60" w:rsidR="00B61AAF" w:rsidRDefault="00B32636" w:rsidP="00B61AAF">
      <w:pPr>
        <w:pStyle w:val="BodyText"/>
        <w:widowControl w:val="0"/>
        <w:spacing w:before="60" w:after="60" w:line="240" w:lineRule="auto"/>
      </w:pPr>
      <w:r>
        <w:t>IALA’s</w:t>
      </w:r>
      <w:r w:rsidR="00B61AAF">
        <w:t xml:space="preserve"> </w:t>
      </w:r>
      <w:r w:rsidR="00B61AAF" w:rsidRPr="00615F0D">
        <w:rPr>
          <w:i/>
          <w:iCs/>
        </w:rPr>
        <w:t>Current Drivers and Trends</w:t>
      </w:r>
      <w:r w:rsidR="00B61AAF">
        <w:t xml:space="preserve"> document serve</w:t>
      </w:r>
      <w:r w:rsidR="00853B03">
        <w:t>s</w:t>
      </w:r>
      <w:r w:rsidR="00B61AAF">
        <w:t xml:space="preserve"> as guidance as to how IALA can reach its strategic goals with a long-term horizon and perspective.  Nine trends and developments have been identified to </w:t>
      </w:r>
      <w:r w:rsidR="002D36F6">
        <w:t>“</w:t>
      </w:r>
      <w:r w:rsidR="00B61AAF" w:rsidRPr="002D36F6">
        <w:rPr>
          <w:i/>
          <w:iCs/>
        </w:rPr>
        <w:t>be monitored closely and when required, appropriate action should be taken</w:t>
      </w:r>
      <w:r w:rsidR="00615F0D" w:rsidRPr="002D36F6">
        <w:rPr>
          <w:i/>
          <w:iCs/>
        </w:rPr>
        <w:t xml:space="preserve"> such as an adjustment of the priorities and/or structure of the organization</w:t>
      </w:r>
      <w:r w:rsidR="002D36F6">
        <w:rPr>
          <w:i/>
          <w:iCs/>
        </w:rPr>
        <w:t>”</w:t>
      </w:r>
      <w:r w:rsidR="00B61AAF">
        <w:t>.</w:t>
      </w:r>
    </w:p>
    <w:p w14:paraId="4357B7DC" w14:textId="4113BE16" w:rsidR="00DD7C87" w:rsidRDefault="00615F0D" w:rsidP="00B61AAF">
      <w:pPr>
        <w:pStyle w:val="BodyText"/>
        <w:widowControl w:val="0"/>
        <w:spacing w:before="60" w:after="60" w:line="240" w:lineRule="auto"/>
      </w:pPr>
      <w:r>
        <w:t>T</w:t>
      </w:r>
      <w:r w:rsidR="00B61AAF">
        <w:t xml:space="preserve">he </w:t>
      </w:r>
      <w:r w:rsidR="002D36F6">
        <w:t>“</w:t>
      </w:r>
      <w:r w:rsidR="002D36F6" w:rsidRPr="002D36F6">
        <w:rPr>
          <w:i/>
          <w:iCs/>
        </w:rPr>
        <w:t>D</w:t>
      </w:r>
      <w:r w:rsidR="00B61AAF" w:rsidRPr="002D36F6">
        <w:rPr>
          <w:i/>
          <w:iCs/>
        </w:rPr>
        <w:t>evelopment of autonomous, automated and unmanned vessels</w:t>
      </w:r>
      <w:r w:rsidRPr="002D36F6">
        <w:t>” is one of these nine trends and developments</w:t>
      </w:r>
      <w:r w:rsidR="00B61AAF">
        <w:rPr>
          <w:i/>
          <w:iCs/>
        </w:rPr>
        <w:t>.</w:t>
      </w:r>
      <w:r>
        <w:t xml:space="preserve"> Key aspects and implications identified with regards to MASS include:</w:t>
      </w:r>
    </w:p>
    <w:p w14:paraId="06F54795" w14:textId="77A16611" w:rsidR="00615F0D" w:rsidRPr="004C448F" w:rsidRDefault="00383596" w:rsidP="005A68F7">
      <w:pPr>
        <w:pStyle w:val="BodyText"/>
        <w:widowControl w:val="0"/>
        <w:numPr>
          <w:ilvl w:val="0"/>
          <w:numId w:val="37"/>
        </w:numPr>
        <w:spacing w:before="60" w:after="60" w:line="240" w:lineRule="auto"/>
        <w:rPr>
          <w:i/>
          <w:iCs/>
        </w:rPr>
      </w:pPr>
      <w:r>
        <w:rPr>
          <w:i/>
          <w:iCs/>
        </w:rPr>
        <w:t>“</w:t>
      </w:r>
      <w:r w:rsidR="00615F0D" w:rsidRPr="004C448F">
        <w:rPr>
          <w:i/>
          <w:iCs/>
        </w:rPr>
        <w:t>The further development of autonomous vessels could lead to increased safety and efficiency</w:t>
      </w:r>
    </w:p>
    <w:p w14:paraId="0AC7CB57" w14:textId="37C6B4B3" w:rsidR="00615F0D" w:rsidRPr="004C448F" w:rsidRDefault="00615F0D" w:rsidP="005A68F7">
      <w:pPr>
        <w:pStyle w:val="BodyText"/>
        <w:widowControl w:val="0"/>
        <w:numPr>
          <w:ilvl w:val="0"/>
          <w:numId w:val="37"/>
        </w:numPr>
        <w:spacing w:before="60" w:after="60" w:line="240" w:lineRule="auto"/>
        <w:rPr>
          <w:i/>
          <w:iCs/>
        </w:rPr>
      </w:pPr>
      <w:r w:rsidRPr="004C448F">
        <w:rPr>
          <w:i/>
          <w:iCs/>
        </w:rPr>
        <w:t>Today some vessels are to some exten</w:t>
      </w:r>
      <w:r w:rsidR="00536C10">
        <w:rPr>
          <w:i/>
          <w:iCs/>
        </w:rPr>
        <w:t>t</w:t>
      </w:r>
      <w:r w:rsidRPr="004C448F">
        <w:rPr>
          <w:i/>
          <w:iCs/>
        </w:rPr>
        <w:t xml:space="preserve"> semi-automated or semi-autonomous</w:t>
      </w:r>
    </w:p>
    <w:p w14:paraId="2DD08287" w14:textId="444892BC" w:rsidR="00615F0D" w:rsidRPr="004C448F" w:rsidRDefault="00615F0D" w:rsidP="005A68F7">
      <w:pPr>
        <w:pStyle w:val="BodyText"/>
        <w:widowControl w:val="0"/>
        <w:numPr>
          <w:ilvl w:val="0"/>
          <w:numId w:val="37"/>
        </w:numPr>
        <w:spacing w:before="60" w:after="60" w:line="240" w:lineRule="auto"/>
        <w:rPr>
          <w:i/>
          <w:iCs/>
        </w:rPr>
      </w:pPr>
      <w:r w:rsidRPr="004C448F">
        <w:rPr>
          <w:i/>
          <w:iCs/>
        </w:rPr>
        <w:t>The development is expected to continue with unmanned vessels as the ultimate stage</w:t>
      </w:r>
    </w:p>
    <w:p w14:paraId="332C382E" w14:textId="65D33C00" w:rsidR="00615F0D" w:rsidRPr="004C448F" w:rsidRDefault="00615F0D" w:rsidP="005A68F7">
      <w:pPr>
        <w:pStyle w:val="BodyText"/>
        <w:widowControl w:val="0"/>
        <w:numPr>
          <w:ilvl w:val="0"/>
          <w:numId w:val="37"/>
        </w:numPr>
        <w:spacing w:before="60" w:after="60" w:line="240" w:lineRule="auto"/>
        <w:rPr>
          <w:i/>
          <w:iCs/>
        </w:rPr>
      </w:pPr>
      <w:r w:rsidRPr="004C448F">
        <w:rPr>
          <w:i/>
          <w:iCs/>
        </w:rPr>
        <w:t>The trend will have an implication on the infrastructure and lead to fewer human errors</w:t>
      </w:r>
    </w:p>
    <w:p w14:paraId="47B3B751" w14:textId="4CA5626A" w:rsidR="00615F0D" w:rsidRPr="004C448F" w:rsidRDefault="00615F0D" w:rsidP="005A68F7">
      <w:pPr>
        <w:pStyle w:val="BodyText"/>
        <w:widowControl w:val="0"/>
        <w:numPr>
          <w:ilvl w:val="0"/>
          <w:numId w:val="37"/>
        </w:numPr>
        <w:spacing w:before="60" w:after="60" w:line="240" w:lineRule="auto"/>
        <w:rPr>
          <w:i/>
          <w:iCs/>
        </w:rPr>
      </w:pPr>
      <w:r w:rsidRPr="004C448F">
        <w:rPr>
          <w:i/>
          <w:iCs/>
        </w:rPr>
        <w:t>It will also require reliable and resilient Position</w:t>
      </w:r>
      <w:r w:rsidR="007E5576">
        <w:rPr>
          <w:i/>
          <w:iCs/>
        </w:rPr>
        <w:t>ing</w:t>
      </w:r>
      <w:r w:rsidRPr="004C448F">
        <w:rPr>
          <w:i/>
          <w:iCs/>
        </w:rPr>
        <w:t>, Navigation and Timing (PNT) and connectivity in terms of integrated and corresponding systems and machine-readable signals in cases where no crew are present</w:t>
      </w:r>
      <w:r w:rsidR="00383596">
        <w:rPr>
          <w:i/>
          <w:iCs/>
        </w:rPr>
        <w:t>”</w:t>
      </w:r>
    </w:p>
    <w:p w14:paraId="3A574B66" w14:textId="1CF4B9D8" w:rsidR="00B61AAF" w:rsidRPr="004C4F10" w:rsidRDefault="00B61AAF" w:rsidP="009441AB">
      <w:pPr>
        <w:pStyle w:val="BodyText"/>
        <w:rPr>
          <w:bCs/>
          <w:iCs/>
          <w:snapToGrid w:val="0"/>
        </w:rPr>
      </w:pPr>
      <w:r>
        <w:t xml:space="preserve">Recognising </w:t>
      </w:r>
      <w:r w:rsidRPr="003D1EB1">
        <w:t xml:space="preserve">VTS will have a key role </w:t>
      </w:r>
      <w:r>
        <w:t>in</w:t>
      </w:r>
      <w:r w:rsidRPr="003D1EB1">
        <w:t xml:space="preserve"> </w:t>
      </w:r>
      <w:r>
        <w:t xml:space="preserve">the advent of </w:t>
      </w:r>
      <w:r w:rsidRPr="003D1EB1">
        <w:t>MASS</w:t>
      </w:r>
      <w:r>
        <w:t xml:space="preserve"> t</w:t>
      </w:r>
      <w:r w:rsidRPr="007E014D">
        <w:t xml:space="preserve">his document has been prepared </w:t>
      </w:r>
      <w:r>
        <w:t>to</w:t>
      </w:r>
      <w:r w:rsidRPr="003D1EB1">
        <w:t xml:space="preserve"> </w:t>
      </w:r>
      <w:r>
        <w:t>collate opinions and ideas as a basis for informed discussion on the advent of MASS and achieve a common understanding of MASS and its implications for VTS</w:t>
      </w:r>
      <w:r w:rsidR="009441AB">
        <w:t>.</w:t>
      </w:r>
    </w:p>
    <w:p w14:paraId="648F6E64" w14:textId="3E9A841C" w:rsidR="002D36F6" w:rsidRDefault="00D91116" w:rsidP="002D546E">
      <w:pPr>
        <w:pStyle w:val="Heading2"/>
        <w:rPr>
          <w:snapToGrid w:val="0"/>
        </w:rPr>
      </w:pPr>
      <w:bookmarkStart w:id="11" w:name="_Toc143094718"/>
      <w:r>
        <w:rPr>
          <w:snapToGrid w:val="0"/>
        </w:rPr>
        <w:t>Overview</w:t>
      </w:r>
      <w:bookmarkEnd w:id="11"/>
    </w:p>
    <w:p w14:paraId="5B5B5A19" w14:textId="77777777" w:rsidR="002D36F6" w:rsidRPr="002D36F6" w:rsidRDefault="002D36F6" w:rsidP="002D36F6">
      <w:pPr>
        <w:pStyle w:val="Heading2separationline"/>
      </w:pPr>
    </w:p>
    <w:p w14:paraId="1793D22A" w14:textId="5D0F0674" w:rsidR="00141957" w:rsidRDefault="000815AA" w:rsidP="001A1A29">
      <w:pPr>
        <w:pStyle w:val="Heading3"/>
      </w:pPr>
      <w:bookmarkStart w:id="12" w:name="_Hlk125471974"/>
      <w:bookmarkStart w:id="13" w:name="_Toc143094719"/>
      <w:r>
        <w:t xml:space="preserve">Moving to a </w:t>
      </w:r>
      <w:r w:rsidRPr="000815AA">
        <w:t>goal-based instrument for MASS</w:t>
      </w:r>
      <w:bookmarkEnd w:id="13"/>
    </w:p>
    <w:tbl>
      <w:tblPr>
        <w:tblStyle w:val="TableGrid"/>
        <w:tblW w:w="0" w:type="auto"/>
        <w:tblInd w:w="279" w:type="dxa"/>
        <w:tblLook w:val="04A0" w:firstRow="1" w:lastRow="0" w:firstColumn="1" w:lastColumn="0" w:noHBand="0" w:noVBand="1"/>
      </w:tblPr>
      <w:tblGrid>
        <w:gridCol w:w="9916"/>
      </w:tblGrid>
      <w:tr w:rsidR="00B8202F" w14:paraId="35B296FC" w14:textId="77777777" w:rsidTr="00DB4D7C">
        <w:tc>
          <w:tcPr>
            <w:tcW w:w="9916" w:type="dxa"/>
            <w:shd w:val="clear" w:color="auto" w:fill="C2F9FF" w:themeFill="accent4" w:themeFillTint="33"/>
          </w:tcPr>
          <w:p w14:paraId="54990604" w14:textId="0502BA1D" w:rsidR="00DB4D7C" w:rsidRPr="00DB4D7C" w:rsidRDefault="00B8202F" w:rsidP="003632D6">
            <w:pPr>
              <w:pStyle w:val="BodyText"/>
              <w:spacing w:before="120" w:line="240" w:lineRule="auto"/>
              <w:rPr>
                <w:i/>
                <w:iCs/>
                <w:sz w:val="20"/>
                <w:szCs w:val="20"/>
              </w:rPr>
            </w:pPr>
            <w:bookmarkStart w:id="14" w:name="_Hlk125554884"/>
            <w:bookmarkEnd w:id="12"/>
            <w:r w:rsidRPr="00DB4D7C">
              <w:rPr>
                <w:i/>
                <w:iCs/>
                <w:sz w:val="20"/>
                <w:szCs w:val="20"/>
              </w:rPr>
              <w:t>The TG Group concluded</w:t>
            </w:r>
            <w:r w:rsidR="003632D6">
              <w:rPr>
                <w:i/>
                <w:iCs/>
                <w:sz w:val="20"/>
                <w:szCs w:val="20"/>
              </w:rPr>
              <w:t xml:space="preserve"> t</w:t>
            </w:r>
            <w:r w:rsidRPr="00DB4D7C">
              <w:rPr>
                <w:i/>
                <w:iCs/>
                <w:sz w:val="20"/>
                <w:szCs w:val="20"/>
              </w:rPr>
              <w:t xml:space="preserve">hat this section should provide a high-level summary of </w:t>
            </w:r>
            <w:r w:rsidR="003632D6">
              <w:rPr>
                <w:i/>
                <w:iCs/>
                <w:sz w:val="20"/>
                <w:szCs w:val="20"/>
              </w:rPr>
              <w:t xml:space="preserve">the work at MSC, focussing on </w:t>
            </w:r>
            <w:r w:rsidRPr="00DB4D7C">
              <w:rPr>
                <w:i/>
                <w:iCs/>
                <w:sz w:val="20"/>
                <w:szCs w:val="20"/>
              </w:rPr>
              <w:t xml:space="preserve">where MSC is at with development of the Code.  </w:t>
            </w:r>
          </w:p>
          <w:p w14:paraId="7B1121F7" w14:textId="49513489" w:rsidR="00B8202F" w:rsidRPr="00DB4D7C" w:rsidRDefault="00B8202F" w:rsidP="00407CFD">
            <w:pPr>
              <w:pStyle w:val="BodyText"/>
              <w:numPr>
                <w:ilvl w:val="0"/>
                <w:numId w:val="76"/>
              </w:numPr>
              <w:spacing w:before="120" w:line="240" w:lineRule="auto"/>
              <w:rPr>
                <w:i/>
                <w:iCs/>
                <w:sz w:val="20"/>
                <w:szCs w:val="20"/>
              </w:rPr>
            </w:pPr>
            <w:r w:rsidRPr="00DB4D7C">
              <w:rPr>
                <w:i/>
                <w:iCs/>
                <w:sz w:val="20"/>
                <w:szCs w:val="20"/>
              </w:rPr>
              <w:t>That is</w:t>
            </w:r>
            <w:r w:rsidR="00DB4D7C" w:rsidRPr="00DB4D7C">
              <w:rPr>
                <w:i/>
                <w:iCs/>
                <w:sz w:val="20"/>
                <w:szCs w:val="20"/>
              </w:rPr>
              <w:t>, i</w:t>
            </w:r>
            <w:r w:rsidRPr="00DB4D7C">
              <w:rPr>
                <w:i/>
                <w:iCs/>
                <w:sz w:val="20"/>
                <w:szCs w:val="20"/>
              </w:rPr>
              <w:t xml:space="preserve">t does not need to </w:t>
            </w:r>
            <w:r w:rsidR="00DB4D7C" w:rsidRPr="00DB4D7C">
              <w:rPr>
                <w:i/>
                <w:iCs/>
                <w:sz w:val="20"/>
                <w:szCs w:val="20"/>
              </w:rPr>
              <w:t xml:space="preserve">provide a detailed </w:t>
            </w:r>
            <w:r w:rsidRPr="00DB4D7C">
              <w:rPr>
                <w:i/>
                <w:iCs/>
                <w:sz w:val="20"/>
                <w:szCs w:val="20"/>
              </w:rPr>
              <w:t xml:space="preserve">history of events since MSC105.  Information on this will be readily available </w:t>
            </w:r>
            <w:r w:rsidR="00DB4D7C" w:rsidRPr="00DB4D7C">
              <w:rPr>
                <w:i/>
                <w:iCs/>
                <w:sz w:val="20"/>
                <w:szCs w:val="20"/>
              </w:rPr>
              <w:t>from</w:t>
            </w:r>
            <w:r w:rsidRPr="00DB4D7C">
              <w:rPr>
                <w:i/>
                <w:iCs/>
                <w:sz w:val="20"/>
                <w:szCs w:val="20"/>
              </w:rPr>
              <w:t xml:space="preserve"> MS</w:t>
            </w:r>
            <w:r w:rsidR="00DB4D7C" w:rsidRPr="00DB4D7C">
              <w:rPr>
                <w:i/>
                <w:iCs/>
                <w:sz w:val="20"/>
                <w:szCs w:val="20"/>
              </w:rPr>
              <w:t>C</w:t>
            </w:r>
            <w:r w:rsidRPr="00DB4D7C">
              <w:rPr>
                <w:i/>
                <w:iCs/>
                <w:sz w:val="20"/>
                <w:szCs w:val="20"/>
              </w:rPr>
              <w:t xml:space="preserve"> reports.</w:t>
            </w:r>
          </w:p>
          <w:p w14:paraId="51835076" w14:textId="2C70723D" w:rsidR="00B8202F" w:rsidRPr="00DB4D7C" w:rsidRDefault="00DB4D7C" w:rsidP="00407CFD">
            <w:pPr>
              <w:pStyle w:val="BodyText"/>
              <w:numPr>
                <w:ilvl w:val="0"/>
                <w:numId w:val="75"/>
              </w:numPr>
              <w:spacing w:before="120" w:line="240" w:lineRule="auto"/>
              <w:rPr>
                <w:sz w:val="20"/>
                <w:szCs w:val="20"/>
              </w:rPr>
            </w:pPr>
            <w:r w:rsidRPr="00DB4D7C">
              <w:rPr>
                <w:i/>
                <w:iCs/>
                <w:sz w:val="20"/>
                <w:szCs w:val="20"/>
              </w:rPr>
              <w:t xml:space="preserve">To assist readers a copy of the latest </w:t>
            </w:r>
            <w:r w:rsidR="003632D6">
              <w:rPr>
                <w:i/>
                <w:iCs/>
                <w:sz w:val="20"/>
                <w:szCs w:val="20"/>
              </w:rPr>
              <w:t xml:space="preserve">version of the </w:t>
            </w:r>
            <w:r w:rsidRPr="00DB4D7C">
              <w:rPr>
                <w:i/>
                <w:iCs/>
                <w:sz w:val="20"/>
                <w:szCs w:val="20"/>
              </w:rPr>
              <w:t>IMO road map should be made available as an Annex to this document</w:t>
            </w:r>
            <w:r>
              <w:rPr>
                <w:i/>
                <w:iCs/>
                <w:sz w:val="20"/>
                <w:szCs w:val="20"/>
              </w:rPr>
              <w:t>.</w:t>
            </w:r>
            <w:bookmarkEnd w:id="14"/>
          </w:p>
        </w:tc>
      </w:tr>
    </w:tbl>
    <w:p w14:paraId="74EBB3B8" w14:textId="37F5A143" w:rsidR="00DB4D7C" w:rsidRDefault="00DB4D7C" w:rsidP="00DB4D7C">
      <w:pPr>
        <w:pStyle w:val="BodyText"/>
        <w:spacing w:before="120" w:line="240" w:lineRule="auto"/>
      </w:pPr>
      <w:r w:rsidRPr="00C9348D">
        <w:t xml:space="preserve">At MSC105 </w:t>
      </w:r>
      <w:r>
        <w:t>(</w:t>
      </w:r>
      <w:r w:rsidRPr="00C9348D">
        <w:t>April 2022</w:t>
      </w:r>
      <w:r>
        <w:t>)</w:t>
      </w:r>
      <w:r w:rsidRPr="00C9348D">
        <w:t xml:space="preserve"> the IMO Maritime Safety Committee:</w:t>
      </w:r>
    </w:p>
    <w:p w14:paraId="115A7FD3" w14:textId="3A88155F" w:rsidR="00DB4D7C" w:rsidRDefault="00DB4D7C" w:rsidP="00407CFD">
      <w:pPr>
        <w:pStyle w:val="BodyText"/>
        <w:numPr>
          <w:ilvl w:val="0"/>
          <w:numId w:val="73"/>
        </w:numPr>
        <w:spacing w:before="120" w:line="240" w:lineRule="auto"/>
      </w:pPr>
      <w:r>
        <w:t xml:space="preserve">Adopted </w:t>
      </w:r>
      <w:r w:rsidR="003632D6">
        <w:t>the</w:t>
      </w:r>
      <w:r>
        <w:t xml:space="preserve"> road map for developing a goal-based Code for MASS (MSC 105/20/Add.2, annex 28), which envisaged the finalization and adoption of a non-mandatory Code at MSC 109 (end of 2024) and the adoption of a mandatory Code at MSC 110 (spring session of 2025), with a view to entry into force on 1 January 2028; and</w:t>
      </w:r>
    </w:p>
    <w:p w14:paraId="57E67D5E" w14:textId="77777777" w:rsidR="00DB4D7C" w:rsidRDefault="00DB4D7C" w:rsidP="00407CFD">
      <w:pPr>
        <w:pStyle w:val="BodyText"/>
        <w:numPr>
          <w:ilvl w:val="0"/>
          <w:numId w:val="73"/>
        </w:numPr>
        <w:spacing w:before="120" w:line="240" w:lineRule="auto"/>
      </w:pPr>
      <w:r>
        <w:t>Established an intersessional MASS Correspondence Group to commence the development of a non-mandatory goal-based MASS Code.</w:t>
      </w:r>
    </w:p>
    <w:p w14:paraId="03A64DF3" w14:textId="77777777" w:rsidR="00F5609C" w:rsidRDefault="00F5609C" w:rsidP="00F5609C">
      <w:pPr>
        <w:pStyle w:val="BodyText"/>
        <w:spacing w:before="120" w:line="240" w:lineRule="auto"/>
      </w:pPr>
      <w:r>
        <w:t>At MSC106 in November 2022 the IMO Maritime Safety Committee:</w:t>
      </w:r>
    </w:p>
    <w:p w14:paraId="1E091C9A" w14:textId="77777777" w:rsidR="00F5609C" w:rsidRDefault="00F5609C" w:rsidP="00407CFD">
      <w:pPr>
        <w:pStyle w:val="BodyText"/>
        <w:numPr>
          <w:ilvl w:val="0"/>
          <w:numId w:val="77"/>
        </w:numPr>
        <w:spacing w:before="120" w:line="240" w:lineRule="auto"/>
      </w:pPr>
      <w:r>
        <w:t>Agreed, in principle, that:</w:t>
      </w:r>
    </w:p>
    <w:p w14:paraId="5E9AF1B2" w14:textId="77777777" w:rsidR="00F5609C" w:rsidRDefault="00F5609C" w:rsidP="00407CFD">
      <w:pPr>
        <w:pStyle w:val="BodyText"/>
        <w:numPr>
          <w:ilvl w:val="0"/>
          <w:numId w:val="78"/>
        </w:numPr>
        <w:spacing w:before="120" w:line="240" w:lineRule="auto"/>
      </w:pPr>
      <w:r>
        <w:t>The MASS Code should not repeat provisions or regulations of existing IMO instruments, most notably SOLAS, to avoid duplication, bearing in mind that the Code was intended to complement existing IMO instruments</w:t>
      </w:r>
    </w:p>
    <w:p w14:paraId="79372AE1" w14:textId="77777777" w:rsidR="00F5609C" w:rsidRDefault="00F5609C" w:rsidP="00407CFD">
      <w:pPr>
        <w:pStyle w:val="BodyText"/>
        <w:numPr>
          <w:ilvl w:val="0"/>
          <w:numId w:val="78"/>
        </w:numPr>
        <w:spacing w:before="120" w:line="240" w:lineRule="auto"/>
      </w:pPr>
      <w:r>
        <w:t>Work on the MASS Code should focus on developing goals and functional requirements</w:t>
      </w:r>
    </w:p>
    <w:p w14:paraId="5474E52F" w14:textId="77777777" w:rsidR="00F5609C" w:rsidRDefault="00F5609C" w:rsidP="00407CFD">
      <w:pPr>
        <w:pStyle w:val="BodyText"/>
        <w:numPr>
          <w:ilvl w:val="0"/>
          <w:numId w:val="78"/>
        </w:numPr>
        <w:spacing w:before="120" w:line="240" w:lineRule="auto"/>
      </w:pPr>
      <w:r>
        <w:t xml:space="preserve">Consideration of the human element was </w:t>
      </w:r>
      <w:proofErr w:type="gramStart"/>
      <w:r>
        <w:t>crucial</w:t>
      </w:r>
      <w:proofErr w:type="gramEnd"/>
      <w:r>
        <w:t xml:space="preserve"> and any work undertaken in developing the MASS Code should take into account the Checklist for considering and addressing the human element (MSC-MEPC.1/Circ.5/Rev.3, annex 5).</w:t>
      </w:r>
    </w:p>
    <w:p w14:paraId="23892833" w14:textId="77777777" w:rsidR="00F5609C" w:rsidRDefault="00F5609C" w:rsidP="00407CFD">
      <w:pPr>
        <w:pStyle w:val="BodyText"/>
        <w:numPr>
          <w:ilvl w:val="0"/>
          <w:numId w:val="77"/>
        </w:numPr>
        <w:spacing w:before="120" w:line="240" w:lineRule="auto"/>
      </w:pPr>
      <w:r>
        <w:t>Approved a revised road map for developing a goal-based Code for MASS (A copy is at Annex 1)</w:t>
      </w:r>
    </w:p>
    <w:p w14:paraId="5FD7E41F" w14:textId="77777777" w:rsidR="00F5609C" w:rsidRDefault="00F5609C" w:rsidP="00407CFD">
      <w:pPr>
        <w:pStyle w:val="BodyText"/>
        <w:numPr>
          <w:ilvl w:val="0"/>
          <w:numId w:val="77"/>
        </w:numPr>
        <w:spacing w:before="120" w:line="240" w:lineRule="auto"/>
      </w:pPr>
      <w:r>
        <w:t>Agreed that, if time permitted, the MASS Correspondence Group should:</w:t>
      </w:r>
    </w:p>
    <w:p w14:paraId="785770EB" w14:textId="77777777" w:rsidR="00F5609C" w:rsidRDefault="00F5609C" w:rsidP="00407CFD">
      <w:pPr>
        <w:pStyle w:val="BodyText"/>
        <w:numPr>
          <w:ilvl w:val="0"/>
          <w:numId w:val="74"/>
        </w:numPr>
        <w:spacing w:before="120" w:line="240" w:lineRule="auto"/>
      </w:pPr>
      <w:r>
        <w:t>D</w:t>
      </w:r>
      <w:r w:rsidRPr="007107E3">
        <w:t>evelop MSC MASS WG positions on</w:t>
      </w:r>
      <w:r>
        <w:t xml:space="preserve"> items such as:</w:t>
      </w:r>
    </w:p>
    <w:p w14:paraId="4D93EAA5" w14:textId="77777777" w:rsidR="00F5609C" w:rsidRDefault="00F5609C" w:rsidP="00407CFD">
      <w:pPr>
        <w:pStyle w:val="BodyText"/>
        <w:numPr>
          <w:ilvl w:val="1"/>
          <w:numId w:val="79"/>
        </w:numPr>
        <w:spacing w:before="120" w:line="240" w:lineRule="auto"/>
      </w:pPr>
      <w:r>
        <w:lastRenderedPageBreak/>
        <w:t>whether to amend the definition for MASS and degrees of autonomy (including the respective definition</w:t>
      </w:r>
      <w:proofErr w:type="gramStart"/>
      <w:r>
        <w:t>);</w:t>
      </w:r>
      <w:proofErr w:type="gramEnd"/>
    </w:p>
    <w:p w14:paraId="3E9D9EC6" w14:textId="77777777" w:rsidR="00F5609C" w:rsidRDefault="00F5609C" w:rsidP="00407CFD">
      <w:pPr>
        <w:pStyle w:val="BodyText"/>
        <w:numPr>
          <w:ilvl w:val="1"/>
          <w:numId w:val="79"/>
        </w:numPr>
        <w:spacing w:before="120" w:line="240" w:lineRule="auto"/>
      </w:pPr>
      <w:r>
        <w:t xml:space="preserve">meaning of the terms master, crew or responsible </w:t>
      </w:r>
      <w:proofErr w:type="gramStart"/>
      <w:r>
        <w:t>person;</w:t>
      </w:r>
      <w:proofErr w:type="gramEnd"/>
    </w:p>
    <w:p w14:paraId="3FE0DBCF" w14:textId="77777777" w:rsidR="00F5609C" w:rsidRDefault="00F5609C" w:rsidP="00407CFD">
      <w:pPr>
        <w:pStyle w:val="BodyText"/>
        <w:numPr>
          <w:ilvl w:val="1"/>
          <w:numId w:val="79"/>
        </w:numPr>
        <w:spacing w:before="120" w:line="240" w:lineRule="auto"/>
      </w:pPr>
      <w:r>
        <w:t>remote control station/centre; and</w:t>
      </w:r>
    </w:p>
    <w:p w14:paraId="305D71C9" w14:textId="77777777" w:rsidR="00F5609C" w:rsidRDefault="00F5609C" w:rsidP="00407CFD">
      <w:pPr>
        <w:pStyle w:val="BodyText"/>
        <w:numPr>
          <w:ilvl w:val="1"/>
          <w:numId w:val="79"/>
        </w:numPr>
        <w:spacing w:before="120" w:line="240" w:lineRule="auto"/>
      </w:pPr>
      <w:r>
        <w:t>determination of the remote operator as a seafarer,</w:t>
      </w:r>
    </w:p>
    <w:p w14:paraId="0BE300D8" w14:textId="02630F4A" w:rsidR="00F5609C" w:rsidRDefault="00F5609C" w:rsidP="00407CFD">
      <w:pPr>
        <w:pStyle w:val="BodyText"/>
        <w:numPr>
          <w:ilvl w:val="0"/>
          <w:numId w:val="74"/>
        </w:numPr>
        <w:spacing w:before="120" w:line="240" w:lineRule="auto"/>
      </w:pPr>
      <w:r>
        <w:t>Limit the development of the non-mandatory MASS Code to cargo ships with a view to considering the feasibility for application to passenger ships at a future stage.</w:t>
      </w:r>
    </w:p>
    <w:p w14:paraId="2D4E3D23" w14:textId="1E15C5FF" w:rsidR="006A45BD" w:rsidRDefault="006A45BD" w:rsidP="006A45BD">
      <w:pPr>
        <w:pStyle w:val="BodyText"/>
        <w:spacing w:before="120" w:line="240" w:lineRule="auto"/>
      </w:pPr>
      <w:r>
        <w:t xml:space="preserve">At MSC107 </w:t>
      </w:r>
      <w:r w:rsidRPr="006A45BD">
        <w:rPr>
          <w:highlight w:val="yellow"/>
        </w:rPr>
        <w:t>………………….</w:t>
      </w:r>
    </w:p>
    <w:p w14:paraId="2FE90AFC" w14:textId="5E9E606A" w:rsidR="007C389C" w:rsidRDefault="007C389C" w:rsidP="007C389C">
      <w:pPr>
        <w:pStyle w:val="Heading3"/>
      </w:pPr>
      <w:bookmarkStart w:id="15" w:name="_Toc143094720"/>
      <w:r>
        <w:t xml:space="preserve">IMO Roadmap </w:t>
      </w:r>
      <w:r w:rsidRPr="00230995">
        <w:t>for developing a goal-based Code for MASS</w:t>
      </w:r>
      <w:bookmarkEnd w:id="15"/>
    </w:p>
    <w:p w14:paraId="44F88F56" w14:textId="77777777" w:rsidR="007C389C" w:rsidRDefault="007C389C" w:rsidP="007C389C">
      <w:pPr>
        <w:pStyle w:val="BodyText"/>
        <w:spacing w:before="120" w:line="240" w:lineRule="auto"/>
      </w:pPr>
      <w:r w:rsidRPr="00F5609C">
        <w:t xml:space="preserve">The road map aims to have the non-mandatory MASS Code finalized in the 2nd half of 2024, </w:t>
      </w:r>
      <w:r w:rsidRPr="00CA478A">
        <w:t>and the adoption of a mandatory Code at MSC 110 (spring session of 2025), with a view to entry into force on 1 January 2028</w:t>
      </w:r>
      <w:r>
        <w:t xml:space="preserve">.  </w:t>
      </w:r>
    </w:p>
    <w:p w14:paraId="1A572A1C" w14:textId="77459F2E" w:rsidR="007C389C" w:rsidRDefault="007C389C" w:rsidP="007C389C">
      <w:pPr>
        <w:pStyle w:val="BodyText"/>
        <w:spacing w:before="120" w:line="240" w:lineRule="auto"/>
      </w:pPr>
      <w:r>
        <w:t>Key milestones to achieving this include:</w:t>
      </w:r>
    </w:p>
    <w:tbl>
      <w:tblPr>
        <w:tblStyle w:val="TableGrid"/>
        <w:tblW w:w="9916" w:type="dxa"/>
        <w:tblInd w:w="279" w:type="dxa"/>
        <w:tblLook w:val="04A0" w:firstRow="1" w:lastRow="0" w:firstColumn="1" w:lastColumn="0" w:noHBand="0" w:noVBand="1"/>
      </w:tblPr>
      <w:tblGrid>
        <w:gridCol w:w="1652"/>
        <w:gridCol w:w="1653"/>
        <w:gridCol w:w="1653"/>
        <w:gridCol w:w="1652"/>
        <w:gridCol w:w="1653"/>
        <w:gridCol w:w="1653"/>
      </w:tblGrid>
      <w:tr w:rsidR="007C389C" w:rsidRPr="005372F8" w14:paraId="52DDEF8E" w14:textId="77777777" w:rsidTr="00DE4D4C">
        <w:trPr>
          <w:tblHeader/>
        </w:trPr>
        <w:tc>
          <w:tcPr>
            <w:tcW w:w="1652" w:type="dxa"/>
            <w:shd w:val="clear" w:color="auto" w:fill="B5E1FF" w:themeFill="accent1" w:themeFillTint="33"/>
          </w:tcPr>
          <w:p w14:paraId="1CF72F5E" w14:textId="77777777" w:rsidR="007C389C" w:rsidRPr="005372F8" w:rsidRDefault="007C389C" w:rsidP="007F038C">
            <w:pPr>
              <w:jc w:val="center"/>
              <w:rPr>
                <w:rFonts w:cstheme="minorHAnsi"/>
                <w:b/>
                <w:bCs/>
                <w:sz w:val="20"/>
                <w:szCs w:val="20"/>
              </w:rPr>
            </w:pPr>
            <w:r w:rsidRPr="005372F8">
              <w:rPr>
                <w:rFonts w:cstheme="minorHAnsi"/>
                <w:b/>
                <w:bCs/>
                <w:sz w:val="20"/>
                <w:szCs w:val="20"/>
              </w:rPr>
              <w:t>MSC 107</w:t>
            </w:r>
          </w:p>
          <w:p w14:paraId="51E0EFA8" w14:textId="77777777" w:rsidR="007C389C" w:rsidRPr="005372F8" w:rsidRDefault="007C389C" w:rsidP="007F038C">
            <w:pPr>
              <w:jc w:val="center"/>
              <w:rPr>
                <w:rFonts w:cstheme="minorHAnsi"/>
                <w:b/>
                <w:bCs/>
                <w:sz w:val="20"/>
                <w:szCs w:val="20"/>
              </w:rPr>
            </w:pPr>
            <w:r w:rsidRPr="005372F8">
              <w:rPr>
                <w:rFonts w:cstheme="minorHAnsi"/>
                <w:b/>
                <w:bCs/>
                <w:sz w:val="20"/>
                <w:szCs w:val="20"/>
              </w:rPr>
              <w:t>1st half 2023</w:t>
            </w:r>
          </w:p>
        </w:tc>
        <w:tc>
          <w:tcPr>
            <w:tcW w:w="1653" w:type="dxa"/>
            <w:shd w:val="clear" w:color="auto" w:fill="B5E1FF" w:themeFill="accent1" w:themeFillTint="33"/>
          </w:tcPr>
          <w:p w14:paraId="3D56D6F3" w14:textId="77777777" w:rsidR="007C389C" w:rsidRPr="005372F8" w:rsidRDefault="007C389C" w:rsidP="007F038C">
            <w:pPr>
              <w:jc w:val="center"/>
              <w:rPr>
                <w:rFonts w:cstheme="minorHAnsi"/>
                <w:b/>
                <w:bCs/>
                <w:sz w:val="20"/>
                <w:szCs w:val="20"/>
              </w:rPr>
            </w:pPr>
            <w:r w:rsidRPr="005372F8">
              <w:rPr>
                <w:rFonts w:cstheme="minorHAnsi"/>
                <w:b/>
                <w:bCs/>
                <w:sz w:val="20"/>
                <w:szCs w:val="20"/>
              </w:rPr>
              <w:t>MSC 108</w:t>
            </w:r>
          </w:p>
          <w:p w14:paraId="4780F6BA" w14:textId="77777777" w:rsidR="007C389C" w:rsidRPr="005372F8" w:rsidRDefault="007C389C" w:rsidP="007F038C">
            <w:pPr>
              <w:jc w:val="center"/>
              <w:rPr>
                <w:rFonts w:cstheme="minorHAnsi"/>
                <w:b/>
                <w:bCs/>
                <w:sz w:val="20"/>
                <w:szCs w:val="20"/>
              </w:rPr>
            </w:pPr>
            <w:r w:rsidRPr="005372F8">
              <w:rPr>
                <w:rFonts w:cstheme="minorHAnsi"/>
                <w:b/>
                <w:bCs/>
                <w:sz w:val="20"/>
                <w:szCs w:val="20"/>
              </w:rPr>
              <w:t>1st half 2024</w:t>
            </w:r>
          </w:p>
        </w:tc>
        <w:tc>
          <w:tcPr>
            <w:tcW w:w="1653" w:type="dxa"/>
            <w:shd w:val="clear" w:color="auto" w:fill="B5E1FF" w:themeFill="accent1" w:themeFillTint="33"/>
          </w:tcPr>
          <w:p w14:paraId="39861E3B" w14:textId="77777777" w:rsidR="007C389C" w:rsidRPr="005372F8" w:rsidRDefault="007C389C" w:rsidP="007F038C">
            <w:pPr>
              <w:jc w:val="center"/>
              <w:rPr>
                <w:rFonts w:cstheme="minorHAnsi"/>
                <w:b/>
                <w:bCs/>
                <w:sz w:val="20"/>
                <w:szCs w:val="20"/>
              </w:rPr>
            </w:pPr>
            <w:r w:rsidRPr="005372F8">
              <w:rPr>
                <w:rFonts w:cstheme="minorHAnsi"/>
                <w:b/>
                <w:bCs/>
                <w:sz w:val="20"/>
                <w:szCs w:val="20"/>
              </w:rPr>
              <w:t>MSC 109</w:t>
            </w:r>
          </w:p>
          <w:p w14:paraId="69427D0C" w14:textId="77777777" w:rsidR="007C389C" w:rsidRPr="005372F8" w:rsidRDefault="007C389C" w:rsidP="007F038C">
            <w:pPr>
              <w:jc w:val="center"/>
              <w:rPr>
                <w:rFonts w:cstheme="minorHAnsi"/>
                <w:b/>
                <w:bCs/>
                <w:sz w:val="20"/>
                <w:szCs w:val="20"/>
              </w:rPr>
            </w:pPr>
            <w:r w:rsidRPr="005372F8">
              <w:rPr>
                <w:rFonts w:cstheme="minorHAnsi"/>
                <w:b/>
                <w:bCs/>
                <w:sz w:val="20"/>
                <w:szCs w:val="20"/>
              </w:rPr>
              <w:t>2nd half 2024</w:t>
            </w:r>
          </w:p>
        </w:tc>
        <w:tc>
          <w:tcPr>
            <w:tcW w:w="1652" w:type="dxa"/>
            <w:shd w:val="clear" w:color="auto" w:fill="B5E1FF" w:themeFill="accent1" w:themeFillTint="33"/>
          </w:tcPr>
          <w:p w14:paraId="36C4175E" w14:textId="77777777" w:rsidR="007C389C" w:rsidRPr="005372F8" w:rsidRDefault="007C389C" w:rsidP="007F038C">
            <w:pPr>
              <w:jc w:val="center"/>
              <w:rPr>
                <w:rFonts w:cstheme="minorHAnsi"/>
                <w:b/>
                <w:bCs/>
                <w:sz w:val="20"/>
                <w:szCs w:val="20"/>
              </w:rPr>
            </w:pPr>
            <w:r w:rsidRPr="005372F8">
              <w:rPr>
                <w:rFonts w:cstheme="minorHAnsi"/>
                <w:b/>
                <w:bCs/>
                <w:sz w:val="20"/>
                <w:szCs w:val="20"/>
              </w:rPr>
              <w:t>MSC 110</w:t>
            </w:r>
          </w:p>
          <w:p w14:paraId="1BC13B1B" w14:textId="77777777" w:rsidR="007C389C" w:rsidRPr="006D34AB" w:rsidRDefault="007C389C" w:rsidP="007F038C">
            <w:pPr>
              <w:jc w:val="center"/>
              <w:rPr>
                <w:rFonts w:cstheme="minorHAnsi"/>
                <w:b/>
                <w:bCs/>
                <w:sz w:val="20"/>
                <w:szCs w:val="20"/>
              </w:rPr>
            </w:pPr>
            <w:r w:rsidRPr="005372F8">
              <w:rPr>
                <w:rFonts w:cstheme="minorHAnsi"/>
                <w:b/>
                <w:bCs/>
                <w:sz w:val="20"/>
                <w:szCs w:val="20"/>
              </w:rPr>
              <w:t>1st half 2025</w:t>
            </w:r>
          </w:p>
        </w:tc>
        <w:tc>
          <w:tcPr>
            <w:tcW w:w="1653" w:type="dxa"/>
            <w:shd w:val="clear" w:color="auto" w:fill="B5E1FF" w:themeFill="accent1" w:themeFillTint="33"/>
          </w:tcPr>
          <w:p w14:paraId="5F0538FF" w14:textId="77777777" w:rsidR="007C389C" w:rsidRPr="005372F8" w:rsidRDefault="007C389C" w:rsidP="007F038C">
            <w:pPr>
              <w:jc w:val="center"/>
              <w:rPr>
                <w:rFonts w:cstheme="minorHAnsi"/>
                <w:b/>
                <w:bCs/>
                <w:sz w:val="20"/>
                <w:szCs w:val="20"/>
              </w:rPr>
            </w:pPr>
            <w:r>
              <w:rPr>
                <w:rFonts w:cstheme="minorHAnsi"/>
                <w:b/>
                <w:bCs/>
                <w:sz w:val="20"/>
                <w:szCs w:val="20"/>
              </w:rPr>
              <w:t>1 July 2026</w:t>
            </w:r>
          </w:p>
        </w:tc>
        <w:tc>
          <w:tcPr>
            <w:tcW w:w="1653" w:type="dxa"/>
            <w:shd w:val="clear" w:color="auto" w:fill="B5E1FF" w:themeFill="accent1" w:themeFillTint="33"/>
          </w:tcPr>
          <w:p w14:paraId="666885B2" w14:textId="77777777" w:rsidR="007C389C" w:rsidRPr="005372F8" w:rsidRDefault="007C389C" w:rsidP="007F038C">
            <w:pPr>
              <w:jc w:val="center"/>
              <w:rPr>
                <w:rFonts w:cstheme="minorHAnsi"/>
                <w:b/>
                <w:bCs/>
                <w:sz w:val="20"/>
                <w:szCs w:val="20"/>
              </w:rPr>
            </w:pPr>
            <w:r>
              <w:rPr>
                <w:rFonts w:cstheme="minorHAnsi"/>
                <w:b/>
                <w:bCs/>
                <w:sz w:val="20"/>
                <w:szCs w:val="20"/>
              </w:rPr>
              <w:t>1 January 2028</w:t>
            </w:r>
          </w:p>
        </w:tc>
      </w:tr>
      <w:tr w:rsidR="007C389C" w:rsidRPr="005372F8" w14:paraId="72BE0391" w14:textId="77777777" w:rsidTr="00DE4D4C">
        <w:tc>
          <w:tcPr>
            <w:tcW w:w="1652" w:type="dxa"/>
          </w:tcPr>
          <w:p w14:paraId="273BF806" w14:textId="77777777" w:rsidR="007C389C" w:rsidRPr="006D34AB" w:rsidRDefault="007C389C" w:rsidP="007F038C">
            <w:pPr>
              <w:spacing w:before="60" w:after="120"/>
              <w:jc w:val="center"/>
              <w:rPr>
                <w:rFonts w:cstheme="minorHAnsi"/>
                <w:sz w:val="20"/>
                <w:szCs w:val="20"/>
              </w:rPr>
            </w:pPr>
            <w:r w:rsidRPr="006D34AB">
              <w:rPr>
                <w:rFonts w:cstheme="minorHAnsi"/>
                <w:sz w:val="20"/>
                <w:szCs w:val="20"/>
              </w:rPr>
              <w:t>Continue the development of the non-mandatory MASS Code</w:t>
            </w:r>
          </w:p>
        </w:tc>
        <w:tc>
          <w:tcPr>
            <w:tcW w:w="1653" w:type="dxa"/>
          </w:tcPr>
          <w:p w14:paraId="42A6C510" w14:textId="77777777" w:rsidR="007C389C" w:rsidRDefault="007C389C" w:rsidP="007F038C">
            <w:pPr>
              <w:spacing w:before="60" w:after="120"/>
              <w:jc w:val="center"/>
              <w:rPr>
                <w:rFonts w:cstheme="minorHAnsi"/>
                <w:sz w:val="20"/>
                <w:szCs w:val="20"/>
              </w:rPr>
            </w:pPr>
            <w:r w:rsidRPr="006D34AB">
              <w:rPr>
                <w:rFonts w:cstheme="minorHAnsi"/>
                <w:sz w:val="20"/>
                <w:szCs w:val="20"/>
              </w:rPr>
              <w:t>Continue the development of the non-mandatory MASS Code</w:t>
            </w:r>
          </w:p>
          <w:p w14:paraId="12E2CA36" w14:textId="77777777" w:rsidR="007C389C" w:rsidRPr="006D34AB" w:rsidRDefault="007C389C" w:rsidP="007F038C">
            <w:pPr>
              <w:spacing w:before="60" w:after="120"/>
              <w:jc w:val="center"/>
              <w:rPr>
                <w:rFonts w:cstheme="minorHAnsi"/>
                <w:sz w:val="20"/>
                <w:szCs w:val="20"/>
              </w:rPr>
            </w:pPr>
            <w:r w:rsidRPr="006D34AB">
              <w:rPr>
                <w:rFonts w:cstheme="minorHAnsi"/>
                <w:sz w:val="20"/>
                <w:szCs w:val="20"/>
              </w:rPr>
              <w:t>Finalize the non-mandatory MASS Code as annex to a draft MSC resolution</w:t>
            </w:r>
          </w:p>
        </w:tc>
        <w:tc>
          <w:tcPr>
            <w:tcW w:w="1653" w:type="dxa"/>
          </w:tcPr>
          <w:p w14:paraId="21743377" w14:textId="77777777" w:rsidR="007C389C" w:rsidRPr="006D34AB" w:rsidRDefault="007C389C" w:rsidP="007F038C">
            <w:pPr>
              <w:spacing w:before="60" w:after="120" w:line="240" w:lineRule="auto"/>
              <w:jc w:val="center"/>
              <w:rPr>
                <w:rFonts w:cstheme="minorHAnsi"/>
                <w:sz w:val="20"/>
                <w:szCs w:val="20"/>
              </w:rPr>
            </w:pPr>
            <w:r w:rsidRPr="006D34AB">
              <w:rPr>
                <w:rFonts w:cstheme="minorHAnsi"/>
                <w:sz w:val="20"/>
                <w:szCs w:val="20"/>
              </w:rPr>
              <w:t>Finalization and adoption of the new non-mandatory MASS Code</w:t>
            </w:r>
          </w:p>
          <w:p w14:paraId="01E71867" w14:textId="77777777" w:rsidR="007C389C" w:rsidRPr="006D34AB" w:rsidRDefault="007C389C" w:rsidP="007F038C">
            <w:pPr>
              <w:spacing w:before="60" w:after="120" w:line="240" w:lineRule="auto"/>
              <w:jc w:val="center"/>
              <w:rPr>
                <w:rFonts w:cstheme="minorHAnsi"/>
                <w:sz w:val="20"/>
                <w:szCs w:val="20"/>
              </w:rPr>
            </w:pPr>
            <w:r w:rsidRPr="006D34AB">
              <w:rPr>
                <w:rFonts w:cstheme="minorHAnsi"/>
                <w:sz w:val="20"/>
                <w:szCs w:val="20"/>
              </w:rPr>
              <w:t>Finalization and approval of amendments to existing instruments necessary for the entry into force of the new instrument</w:t>
            </w:r>
          </w:p>
        </w:tc>
        <w:tc>
          <w:tcPr>
            <w:tcW w:w="1652" w:type="dxa"/>
          </w:tcPr>
          <w:p w14:paraId="199FD56D" w14:textId="77777777" w:rsidR="007C389C" w:rsidRPr="006D34AB" w:rsidRDefault="007C389C" w:rsidP="007F038C">
            <w:pPr>
              <w:spacing w:before="60" w:after="120"/>
              <w:jc w:val="center"/>
              <w:rPr>
                <w:rFonts w:cstheme="minorHAnsi"/>
                <w:sz w:val="20"/>
                <w:szCs w:val="20"/>
              </w:rPr>
            </w:pPr>
            <w:r w:rsidRPr="006D34AB">
              <w:rPr>
                <w:rFonts w:cstheme="minorHAnsi"/>
                <w:sz w:val="20"/>
                <w:szCs w:val="20"/>
              </w:rPr>
              <w:t>Adoption of a mandatory MASS Code and associated Convention(s) giving effect to the new MASS Code</w:t>
            </w:r>
            <w:r w:rsidRPr="006D34AB" w:rsidDel="008E6DFB">
              <w:rPr>
                <w:rFonts w:cstheme="minorHAnsi"/>
                <w:sz w:val="20"/>
                <w:szCs w:val="20"/>
              </w:rPr>
              <w:t xml:space="preserve"> </w:t>
            </w:r>
          </w:p>
        </w:tc>
        <w:tc>
          <w:tcPr>
            <w:tcW w:w="1653" w:type="dxa"/>
          </w:tcPr>
          <w:p w14:paraId="23CB7E4F" w14:textId="77777777" w:rsidR="007C389C" w:rsidRPr="006D34AB" w:rsidRDefault="007C389C" w:rsidP="007F038C">
            <w:pPr>
              <w:spacing w:before="60" w:after="120"/>
              <w:jc w:val="center"/>
              <w:rPr>
                <w:rFonts w:cstheme="minorHAnsi"/>
                <w:sz w:val="20"/>
                <w:szCs w:val="20"/>
              </w:rPr>
            </w:pPr>
            <w:r w:rsidRPr="006D34AB">
              <w:rPr>
                <w:rFonts w:cstheme="minorHAnsi"/>
                <w:sz w:val="20"/>
                <w:szCs w:val="20"/>
              </w:rPr>
              <w:t>Deadline for adoption for entry into force date of 1 January 2028</w:t>
            </w:r>
          </w:p>
        </w:tc>
        <w:tc>
          <w:tcPr>
            <w:tcW w:w="1653" w:type="dxa"/>
          </w:tcPr>
          <w:p w14:paraId="50B960A9" w14:textId="77777777" w:rsidR="007C389C" w:rsidRPr="006D34AB" w:rsidRDefault="007C389C" w:rsidP="007F038C">
            <w:pPr>
              <w:spacing w:before="60" w:after="120"/>
              <w:jc w:val="center"/>
              <w:rPr>
                <w:rFonts w:cstheme="minorHAnsi"/>
                <w:sz w:val="20"/>
                <w:szCs w:val="20"/>
              </w:rPr>
            </w:pPr>
            <w:r w:rsidRPr="006D34AB">
              <w:rPr>
                <w:rFonts w:cstheme="minorHAnsi"/>
                <w:sz w:val="20"/>
                <w:szCs w:val="20"/>
              </w:rPr>
              <w:t>Entry into force of Mandatory Code</w:t>
            </w:r>
            <w:r>
              <w:rPr>
                <w:rStyle w:val="FootnoteReference"/>
                <w:rFonts w:cstheme="minorHAnsi"/>
                <w:sz w:val="20"/>
                <w:szCs w:val="20"/>
              </w:rPr>
              <w:footnoteReference w:id="2"/>
            </w:r>
          </w:p>
        </w:tc>
      </w:tr>
    </w:tbl>
    <w:p w14:paraId="5775EED5" w14:textId="720B30E3" w:rsidR="007C389C" w:rsidRDefault="007C389C" w:rsidP="007C389C">
      <w:pPr>
        <w:pStyle w:val="Heading3"/>
      </w:pPr>
      <w:bookmarkStart w:id="16" w:name="_Toc143094721"/>
      <w:r>
        <w:t>MASS Code</w:t>
      </w:r>
      <w:bookmarkEnd w:id="16"/>
    </w:p>
    <w:p w14:paraId="77D767E5" w14:textId="77777777" w:rsidR="00E73989" w:rsidRDefault="007F038C" w:rsidP="007F038C">
      <w:pPr>
        <w:pStyle w:val="BodyText"/>
        <w:spacing w:before="120" w:line="240" w:lineRule="auto"/>
      </w:pPr>
      <w:r>
        <w:t xml:space="preserve">MSC Circular 1394 - </w:t>
      </w:r>
      <w:r w:rsidRPr="007F038C">
        <w:rPr>
          <w:i/>
          <w:iCs/>
        </w:rPr>
        <w:t>Generic Guidelines for Developing IMO Goal-Based Standards</w:t>
      </w:r>
      <w:r>
        <w:t xml:space="preserve"> provides the basis for the MASS Code being prepared by the IMO MSC Committee.  It describes the principles and process for the development, verification, </w:t>
      </w:r>
      <w:proofErr w:type="gramStart"/>
      <w:r>
        <w:t>implementation</w:t>
      </w:r>
      <w:proofErr w:type="gramEnd"/>
      <w:r>
        <w:t xml:space="preserve"> and monitoring of goal-based standards to support regulatory development within IMO.  </w:t>
      </w:r>
    </w:p>
    <w:p w14:paraId="6987A252" w14:textId="608A1D65" w:rsidR="00E73989" w:rsidRDefault="00E73989" w:rsidP="007F038C">
      <w:pPr>
        <w:pStyle w:val="BodyText"/>
        <w:spacing w:before="120" w:line="240" w:lineRule="auto"/>
      </w:pPr>
      <w:r>
        <w:t xml:space="preserve">Goal-based standards </w:t>
      </w:r>
      <w:r w:rsidRPr="00E73989">
        <w:t xml:space="preserve">are comprised of at least one goal, functional requirement(s) associated with that goal, and verification of conformity that rules/regulations meet the functional requirements including goals. </w:t>
      </w:r>
      <w:r>
        <w:t xml:space="preserve"> Specifically, Circular 1394 states that goal-based standards are:</w:t>
      </w:r>
    </w:p>
    <w:p w14:paraId="63F07B7A" w14:textId="64560D45" w:rsidR="00E73989" w:rsidRPr="00E73989" w:rsidRDefault="00E73989" w:rsidP="00407CFD">
      <w:pPr>
        <w:pStyle w:val="BodyText"/>
        <w:numPr>
          <w:ilvl w:val="0"/>
          <w:numId w:val="80"/>
        </w:numPr>
        <w:spacing w:before="120" w:line="240" w:lineRule="auto"/>
      </w:pPr>
      <w:r w:rsidRPr="00E73989">
        <w:t xml:space="preserve">Broad, over-arching safety, environmental and/or security standards that ships are required to meet during their life </w:t>
      </w:r>
      <w:proofErr w:type="gramStart"/>
      <w:r w:rsidRPr="00E73989">
        <w:t>cycle;</w:t>
      </w:r>
      <w:proofErr w:type="gramEnd"/>
      <w:r w:rsidRPr="00E73989">
        <w:t xml:space="preserve"> </w:t>
      </w:r>
    </w:p>
    <w:p w14:paraId="1BBDF4E7" w14:textId="0FC6CDD2" w:rsidR="00E73989" w:rsidRPr="00E73989" w:rsidRDefault="00E73989" w:rsidP="00407CFD">
      <w:pPr>
        <w:pStyle w:val="BodyText"/>
        <w:numPr>
          <w:ilvl w:val="0"/>
          <w:numId w:val="80"/>
        </w:numPr>
        <w:spacing w:before="120" w:line="240" w:lineRule="auto"/>
      </w:pPr>
      <w:r w:rsidRPr="00E73989">
        <w:t xml:space="preserve">The required level to be achieved by the requirements applied by classification societies and other recognized organizations, Administrations and </w:t>
      </w:r>
      <w:proofErr w:type="gramStart"/>
      <w:r w:rsidRPr="00E73989">
        <w:t>IMO;</w:t>
      </w:r>
      <w:proofErr w:type="gramEnd"/>
      <w:r w:rsidRPr="00E73989">
        <w:t xml:space="preserve"> </w:t>
      </w:r>
    </w:p>
    <w:p w14:paraId="616905E0" w14:textId="3B484F8B" w:rsidR="00E73989" w:rsidRPr="00E73989" w:rsidRDefault="00E73989" w:rsidP="00407CFD">
      <w:pPr>
        <w:pStyle w:val="BodyText"/>
        <w:numPr>
          <w:ilvl w:val="0"/>
          <w:numId w:val="80"/>
        </w:numPr>
        <w:spacing w:before="120" w:line="240" w:lineRule="auto"/>
      </w:pPr>
      <w:r w:rsidRPr="00E73989">
        <w:t xml:space="preserve">Clear, demonstrable, verifiable, long-standing, implementable and achievable, irrespective of ship design and technology; and </w:t>
      </w:r>
    </w:p>
    <w:p w14:paraId="6A010AFA" w14:textId="06D49914" w:rsidR="00E73989" w:rsidRPr="00E73989" w:rsidRDefault="00E73989" w:rsidP="00407CFD">
      <w:pPr>
        <w:pStyle w:val="BodyText"/>
        <w:numPr>
          <w:ilvl w:val="0"/>
          <w:numId w:val="80"/>
        </w:numPr>
        <w:spacing w:before="120" w:line="240" w:lineRule="auto"/>
      </w:pPr>
      <w:r w:rsidRPr="00E73989">
        <w:t>Specific enough in order not to be open to differing interpretations.</w:t>
      </w:r>
    </w:p>
    <w:p w14:paraId="7E78F7B0" w14:textId="268DCE66" w:rsidR="00097EDE" w:rsidRDefault="00097EDE" w:rsidP="007F038C">
      <w:pPr>
        <w:pStyle w:val="BodyText"/>
        <w:spacing w:before="120" w:line="240" w:lineRule="auto"/>
      </w:pPr>
      <w:r>
        <w:lastRenderedPageBreak/>
        <w:t>While goal-based standards and their associated regulations apply to ships, development of the goals, functional requirements, verification and conformity and associated rules for ships through the standard will greatly assist IALA:</w:t>
      </w:r>
    </w:p>
    <w:p w14:paraId="5E865A49" w14:textId="77777777" w:rsidR="00097EDE" w:rsidRDefault="00097EDE" w:rsidP="00407CFD">
      <w:pPr>
        <w:pStyle w:val="BodyText"/>
        <w:numPr>
          <w:ilvl w:val="0"/>
          <w:numId w:val="81"/>
        </w:numPr>
        <w:spacing w:before="120" w:line="240" w:lineRule="auto"/>
      </w:pPr>
      <w:r>
        <w:t>Assess the implications of MASS from a VTS perspective; and</w:t>
      </w:r>
    </w:p>
    <w:p w14:paraId="5C89BC0F" w14:textId="57F35D58" w:rsidR="00097EDE" w:rsidRDefault="00097EDE" w:rsidP="00407CFD">
      <w:pPr>
        <w:pStyle w:val="BodyText"/>
        <w:numPr>
          <w:ilvl w:val="0"/>
          <w:numId w:val="81"/>
        </w:numPr>
        <w:spacing w:before="120" w:line="240" w:lineRule="auto"/>
      </w:pPr>
      <w:r>
        <w:t xml:space="preserve">Develop </w:t>
      </w:r>
      <w:r w:rsidRPr="00097EDE">
        <w:t>operational parameters / requirements for managing ship traffic and the interaction between VTS, ships (both conventional and autonomous), allied services and RCCs through mix of traditional VHF voice, digital communications, and automated data exchange</w:t>
      </w:r>
      <w:r>
        <w:t>.</w:t>
      </w:r>
      <w:r w:rsidRPr="00097EDE">
        <w:t xml:space="preserve">  </w:t>
      </w:r>
    </w:p>
    <w:p w14:paraId="7BB22CB0" w14:textId="77777777" w:rsidR="006A45BD" w:rsidRDefault="006A45BD" w:rsidP="006A45BD">
      <w:pPr>
        <w:pStyle w:val="Heading2"/>
        <w:rPr>
          <w:snapToGrid w:val="0"/>
        </w:rPr>
      </w:pPr>
      <w:bookmarkStart w:id="17" w:name="_Hlk97031966"/>
      <w:bookmarkStart w:id="18" w:name="_Toc143094722"/>
      <w:r w:rsidRPr="0057274D">
        <w:rPr>
          <w:snapToGrid w:val="0"/>
        </w:rPr>
        <w:t xml:space="preserve">Issues / challenges for </w:t>
      </w:r>
      <w:r>
        <w:rPr>
          <w:snapToGrid w:val="0"/>
        </w:rPr>
        <w:t>managing</w:t>
      </w:r>
      <w:r w:rsidRPr="0057274D">
        <w:rPr>
          <w:snapToGrid w:val="0"/>
        </w:rPr>
        <w:t xml:space="preserve"> ship traffic in a VTS area</w:t>
      </w:r>
      <w:bookmarkEnd w:id="18"/>
    </w:p>
    <w:bookmarkEnd w:id="17"/>
    <w:p w14:paraId="7D694AFA" w14:textId="77777777" w:rsidR="006A45BD" w:rsidRDefault="006A45BD" w:rsidP="006A45BD">
      <w:pPr>
        <w:pStyle w:val="Heading2separationline"/>
      </w:pPr>
    </w:p>
    <w:p w14:paraId="4B6E6084" w14:textId="77777777" w:rsidR="006A45BD" w:rsidRPr="006E4135" w:rsidRDefault="006A45BD" w:rsidP="006A45BD">
      <w:pPr>
        <w:pStyle w:val="BodyText"/>
      </w:pPr>
      <w:r>
        <w:t>The advent of MASS will present issues and challenges for VTS operations and will undoubtedly contribute to m</w:t>
      </w:r>
      <w:r w:rsidRPr="006E4135">
        <w:t>ajor change</w:t>
      </w:r>
      <w:r>
        <w:t>s</w:t>
      </w:r>
      <w:r w:rsidRPr="006E4135">
        <w:t xml:space="preserve"> to how VTS interacts with </w:t>
      </w:r>
      <w:r>
        <w:t xml:space="preserve">participating ships </w:t>
      </w:r>
      <w:r w:rsidRPr="006E4135">
        <w:t xml:space="preserve">and manages ship traffic to ensure the safety and efficiency of ship movements by VTS.  </w:t>
      </w:r>
      <w:r>
        <w:t>Questions to be considered include, for example</w:t>
      </w:r>
      <w:r w:rsidRPr="006E4135">
        <w:t>:</w:t>
      </w:r>
    </w:p>
    <w:p w14:paraId="64797FFE" w14:textId="77777777" w:rsidR="006A45BD" w:rsidRPr="006E4135" w:rsidRDefault="006A45BD" w:rsidP="006A45BD">
      <w:pPr>
        <w:pStyle w:val="BodyText"/>
        <w:numPr>
          <w:ilvl w:val="0"/>
          <w:numId w:val="36"/>
        </w:numPr>
      </w:pPr>
      <w:r w:rsidRPr="006E4135">
        <w:rPr>
          <w:b/>
          <w:bCs/>
        </w:rPr>
        <w:t>VTS Operations</w:t>
      </w:r>
      <w:r w:rsidRPr="006E4135">
        <w:t>:</w:t>
      </w:r>
    </w:p>
    <w:p w14:paraId="24301D86" w14:textId="77777777" w:rsidR="006A45BD" w:rsidRPr="006E4135" w:rsidRDefault="006A45BD" w:rsidP="006A45BD">
      <w:pPr>
        <w:pStyle w:val="BodyText"/>
        <w:numPr>
          <w:ilvl w:val="1"/>
          <w:numId w:val="36"/>
        </w:numPr>
        <w:spacing w:before="60" w:after="60" w:line="240" w:lineRule="auto"/>
        <w:ind w:left="1082"/>
      </w:pPr>
      <w:r w:rsidRPr="006E4135">
        <w:t>How VTS receives, assimilates, and processes data and information from MASS.</w:t>
      </w:r>
    </w:p>
    <w:p w14:paraId="64E966E2" w14:textId="77777777" w:rsidR="006A45BD" w:rsidRPr="006E4135" w:rsidRDefault="006A45BD" w:rsidP="006A45BD">
      <w:pPr>
        <w:pStyle w:val="BodyText"/>
        <w:numPr>
          <w:ilvl w:val="1"/>
          <w:numId w:val="36"/>
        </w:numPr>
        <w:spacing w:before="60" w:after="60" w:line="240" w:lineRule="auto"/>
        <w:ind w:left="1082"/>
      </w:pPr>
      <w:r w:rsidRPr="006E4135">
        <w:t>How does the VTS interact with the entity in co</w:t>
      </w:r>
      <w:r>
        <w:t>mmand</w:t>
      </w:r>
      <w:r w:rsidRPr="006E4135">
        <w:t xml:space="preserve"> of </w:t>
      </w:r>
      <w:r>
        <w:t>a MASS</w:t>
      </w:r>
      <w:r w:rsidRPr="006E4135">
        <w:t xml:space="preserve"> (Master/RCC/automated </w:t>
      </w:r>
      <w:r>
        <w:t xml:space="preserve">onboard command </w:t>
      </w:r>
      <w:r w:rsidRPr="006E4135">
        <w:t>systems).</w:t>
      </w:r>
    </w:p>
    <w:p w14:paraId="691CD7B2" w14:textId="77777777" w:rsidR="006A45BD" w:rsidRPr="006E4135" w:rsidRDefault="006A45BD" w:rsidP="006A45BD">
      <w:pPr>
        <w:pStyle w:val="BodyText"/>
        <w:numPr>
          <w:ilvl w:val="1"/>
          <w:numId w:val="36"/>
        </w:numPr>
        <w:spacing w:before="60" w:after="60" w:line="240" w:lineRule="auto"/>
        <w:ind w:left="1082"/>
      </w:pPr>
      <w:r w:rsidRPr="006E4135">
        <w:t>How VTS manages ship traffic, including:</w:t>
      </w:r>
    </w:p>
    <w:p w14:paraId="128BC193" w14:textId="77777777" w:rsidR="006A45BD" w:rsidRPr="006E4135" w:rsidRDefault="006A45BD" w:rsidP="006A45BD">
      <w:pPr>
        <w:pStyle w:val="BodyText"/>
        <w:numPr>
          <w:ilvl w:val="2"/>
          <w:numId w:val="36"/>
        </w:numPr>
        <w:spacing w:before="60" w:after="60" w:line="240" w:lineRule="auto"/>
        <w:ind w:left="1508"/>
      </w:pPr>
      <w:r w:rsidRPr="006E4135">
        <w:t>A mix of conventional ships and MASS.</w:t>
      </w:r>
    </w:p>
    <w:p w14:paraId="168DEC30" w14:textId="77777777" w:rsidR="006A45BD" w:rsidRPr="006E4135" w:rsidRDefault="006A45BD" w:rsidP="006A45BD">
      <w:pPr>
        <w:pStyle w:val="BodyText"/>
        <w:numPr>
          <w:ilvl w:val="2"/>
          <w:numId w:val="36"/>
        </w:numPr>
        <w:spacing w:before="60" w:after="60" w:line="240" w:lineRule="auto"/>
        <w:ind w:left="1508"/>
      </w:pPr>
      <w:r w:rsidRPr="006E4135">
        <w:t xml:space="preserve">The </w:t>
      </w:r>
      <w:r w:rsidRPr="00DE5096">
        <w:t>means of providi</w:t>
      </w:r>
      <w:r w:rsidRPr="006A4811">
        <w:t>ng</w:t>
      </w:r>
      <w:r w:rsidRPr="006E4135">
        <w:t xml:space="preserve"> warning, advice, and instruction to achieve its purpose.</w:t>
      </w:r>
    </w:p>
    <w:p w14:paraId="5DAAA15C" w14:textId="77777777" w:rsidR="006A45BD" w:rsidRPr="006E4135" w:rsidRDefault="006A45BD" w:rsidP="006A45BD">
      <w:pPr>
        <w:pStyle w:val="BodyText"/>
        <w:numPr>
          <w:ilvl w:val="1"/>
          <w:numId w:val="36"/>
        </w:numPr>
        <w:spacing w:before="60" w:after="60" w:line="240" w:lineRule="auto"/>
        <w:ind w:left="1082"/>
      </w:pPr>
      <w:r w:rsidRPr="006E4135">
        <w:t xml:space="preserve">How VTS responds to the development of unsafe situations (conventional ships and MASS). </w:t>
      </w:r>
    </w:p>
    <w:p w14:paraId="75FD41E7" w14:textId="77777777" w:rsidR="006A45BD" w:rsidRPr="006E4135" w:rsidRDefault="006A45BD" w:rsidP="006A45BD">
      <w:pPr>
        <w:pStyle w:val="BodyText"/>
        <w:numPr>
          <w:ilvl w:val="1"/>
          <w:numId w:val="36"/>
        </w:numPr>
        <w:spacing w:before="60" w:after="60" w:line="240" w:lineRule="auto"/>
        <w:ind w:left="1082"/>
      </w:pPr>
      <w:r w:rsidRPr="006E4135">
        <w:t>Knowing the degree of MASS for individual ships.</w:t>
      </w:r>
    </w:p>
    <w:p w14:paraId="0FD621F3" w14:textId="77777777" w:rsidR="006A45BD" w:rsidRPr="006E4135" w:rsidRDefault="006A45BD" w:rsidP="006A45BD">
      <w:pPr>
        <w:pStyle w:val="BodyText"/>
        <w:numPr>
          <w:ilvl w:val="1"/>
          <w:numId w:val="36"/>
        </w:numPr>
        <w:spacing w:before="60" w:after="60" w:line="240" w:lineRule="auto"/>
        <w:ind w:left="1082"/>
      </w:pPr>
      <w:r w:rsidRPr="006E4135">
        <w:t>Managing interaction with multiple RCC’s.</w:t>
      </w:r>
    </w:p>
    <w:p w14:paraId="24E11177" w14:textId="77777777" w:rsidR="006A45BD" w:rsidRPr="006E4135" w:rsidRDefault="006A45BD" w:rsidP="006A45BD">
      <w:pPr>
        <w:pStyle w:val="BodyText"/>
        <w:numPr>
          <w:ilvl w:val="1"/>
          <w:numId w:val="36"/>
        </w:numPr>
        <w:spacing w:before="60" w:after="60" w:line="240" w:lineRule="auto"/>
        <w:ind w:left="1082"/>
      </w:pPr>
      <w:r w:rsidRPr="007255D2">
        <w:t>Responding to situations where a sh</w:t>
      </w:r>
      <w:r w:rsidRPr="002257A3">
        <w:t xml:space="preserve">ip needs to be contained / controlled </w:t>
      </w:r>
      <w:r w:rsidRPr="006E4135">
        <w:t xml:space="preserve"> </w:t>
      </w:r>
    </w:p>
    <w:p w14:paraId="6967BFD2" w14:textId="77777777" w:rsidR="006A45BD" w:rsidRPr="006E4135" w:rsidRDefault="006A45BD" w:rsidP="006A45BD">
      <w:pPr>
        <w:pStyle w:val="BodyText"/>
        <w:numPr>
          <w:ilvl w:val="0"/>
          <w:numId w:val="36"/>
        </w:numPr>
        <w:rPr>
          <w:b/>
          <w:bCs/>
        </w:rPr>
      </w:pPr>
      <w:r w:rsidRPr="006E4135">
        <w:rPr>
          <w:b/>
          <w:bCs/>
        </w:rPr>
        <w:t xml:space="preserve">Communications and interaction </w:t>
      </w:r>
    </w:p>
    <w:p w14:paraId="4C36C0F7" w14:textId="77777777" w:rsidR="006A45BD" w:rsidRPr="006E4135" w:rsidRDefault="006A45BD" w:rsidP="006A45BD">
      <w:pPr>
        <w:pStyle w:val="BodyText"/>
        <w:numPr>
          <w:ilvl w:val="1"/>
          <w:numId w:val="36"/>
        </w:numPr>
        <w:spacing w:before="60" w:after="60" w:line="240" w:lineRule="auto"/>
        <w:ind w:left="1082"/>
      </w:pPr>
      <w:r w:rsidRPr="006E4135">
        <w:t>Embracing digital communications.</w:t>
      </w:r>
    </w:p>
    <w:p w14:paraId="6B95B039" w14:textId="77777777" w:rsidR="006A45BD" w:rsidRPr="006E4135" w:rsidRDefault="006A45BD" w:rsidP="006A45BD">
      <w:pPr>
        <w:pStyle w:val="BodyText"/>
        <w:numPr>
          <w:ilvl w:val="1"/>
          <w:numId w:val="36"/>
        </w:numPr>
        <w:spacing w:before="60" w:after="60" w:line="240" w:lineRule="auto"/>
        <w:ind w:left="1082"/>
      </w:pPr>
      <w:r w:rsidRPr="006E4135">
        <w:t>Data and information exchange, including automated exchange.</w:t>
      </w:r>
    </w:p>
    <w:p w14:paraId="68967B82" w14:textId="77777777" w:rsidR="006A45BD" w:rsidRPr="006E4135" w:rsidRDefault="006A45BD" w:rsidP="006A45BD">
      <w:pPr>
        <w:pStyle w:val="BodyText"/>
        <w:numPr>
          <w:ilvl w:val="1"/>
          <w:numId w:val="36"/>
        </w:numPr>
        <w:spacing w:before="60" w:after="60" w:line="240" w:lineRule="auto"/>
        <w:ind w:left="1082"/>
      </w:pPr>
      <w:r w:rsidRPr="006E4135">
        <w:t xml:space="preserve">Managing a mix of VHF voice, digital communications, and automated data exchange.  </w:t>
      </w:r>
    </w:p>
    <w:p w14:paraId="700D0D5B" w14:textId="77777777" w:rsidR="006A45BD" w:rsidRPr="006E4135" w:rsidRDefault="006A45BD" w:rsidP="006A45BD">
      <w:pPr>
        <w:pStyle w:val="BodyText"/>
        <w:numPr>
          <w:ilvl w:val="1"/>
          <w:numId w:val="36"/>
        </w:numPr>
        <w:ind w:left="1082"/>
      </w:pPr>
      <w:r w:rsidRPr="006E4135">
        <w:t xml:space="preserve">The need for MASS to communicate their </w:t>
      </w:r>
      <w:r w:rsidRPr="00DE5096">
        <w:t>status.</w:t>
      </w:r>
    </w:p>
    <w:p w14:paraId="3FC641D0" w14:textId="77777777" w:rsidR="006A45BD" w:rsidRPr="006E4135" w:rsidRDefault="006A45BD" w:rsidP="006A45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6E4135">
        <w:rPr>
          <w:sz w:val="22"/>
        </w:rPr>
        <w:t>The advent of MASS will invariabl</w:t>
      </w:r>
      <w:r>
        <w:rPr>
          <w:sz w:val="22"/>
        </w:rPr>
        <w:t>y</w:t>
      </w:r>
      <w:r w:rsidRPr="006E4135">
        <w:rPr>
          <w:sz w:val="22"/>
        </w:rPr>
        <w:t xml:space="preserve"> be associated with VTS managing ‘big data’, interacting with MASS using digital means, and possibly centralised, distributed and/or virtualised VTS ‘centres’ in the future.</w:t>
      </w:r>
    </w:p>
    <w:p w14:paraId="33D795D1" w14:textId="77777777" w:rsidR="006A45BD" w:rsidRDefault="006A45BD" w:rsidP="006A45BD">
      <w:pPr>
        <w:spacing w:before="120" w:after="120" w:line="240" w:lineRule="auto"/>
        <w:rPr>
          <w:sz w:val="22"/>
          <w:lang w:eastAsia="en-GB"/>
        </w:rPr>
      </w:pPr>
      <w:r w:rsidRPr="00221427">
        <w:rPr>
          <w:sz w:val="22"/>
          <w:lang w:eastAsia="en-GB"/>
        </w:rPr>
        <w:t xml:space="preserve">Recognising the considerable work </w:t>
      </w:r>
      <w:r>
        <w:rPr>
          <w:sz w:val="22"/>
          <w:lang w:eastAsia="en-GB"/>
        </w:rPr>
        <w:t xml:space="preserve">identified in the IMO Regulatory Scoping </w:t>
      </w:r>
      <w:r w:rsidRPr="00BC05FC">
        <w:rPr>
          <w:sz w:val="22"/>
          <w:lang w:eastAsia="en-GB"/>
        </w:rPr>
        <w:t>to determine how the safe, secure, and environmentally sound operation of Maritime Autonomous Surface Ships (MASS) may be introduced in IMO instruments</w:t>
      </w:r>
      <w:r>
        <w:rPr>
          <w:sz w:val="22"/>
          <w:lang w:eastAsia="en-GB"/>
        </w:rPr>
        <w:t xml:space="preserve"> (</w:t>
      </w:r>
      <w:r w:rsidRPr="00B77568">
        <w:rPr>
          <w:i/>
          <w:iCs/>
          <w:sz w:val="22"/>
          <w:lang w:eastAsia="en-GB"/>
        </w:rPr>
        <w:t xml:space="preserve">Refer to Section </w:t>
      </w:r>
      <w:r>
        <w:rPr>
          <w:i/>
          <w:iCs/>
          <w:sz w:val="22"/>
          <w:lang w:eastAsia="en-GB"/>
        </w:rPr>
        <w:t>3.5</w:t>
      </w:r>
      <w:r>
        <w:rPr>
          <w:sz w:val="22"/>
          <w:lang w:eastAsia="en-GB"/>
        </w:rPr>
        <w:t>) and the change processes associated with these, identifying the issues, challenges, and implications for VTS has been approached by adopting key assumptions.</w:t>
      </w:r>
    </w:p>
    <w:p w14:paraId="709B30D0" w14:textId="77777777" w:rsidR="006A45BD" w:rsidRDefault="006A45BD" w:rsidP="006A45BD">
      <w:pPr>
        <w:spacing w:before="120" w:after="120" w:line="240" w:lineRule="auto"/>
        <w:rPr>
          <w:sz w:val="22"/>
          <w:lang w:eastAsia="en-GB"/>
        </w:rPr>
      </w:pPr>
      <w:r>
        <w:rPr>
          <w:sz w:val="22"/>
          <w:lang w:eastAsia="en-GB"/>
        </w:rPr>
        <w:t xml:space="preserve">It is recognised these assumptions will change as the advent of MASS evolves and the framework provided by international conventions is amended accordingly, however, achieving a common understanding of these provides a platform to </w:t>
      </w:r>
      <w:r w:rsidRPr="006F002D">
        <w:rPr>
          <w:sz w:val="22"/>
          <w:lang w:eastAsia="en-GB"/>
        </w:rPr>
        <w:t xml:space="preserve">facilitate discussion and analyses </w:t>
      </w:r>
      <w:r>
        <w:rPr>
          <w:sz w:val="22"/>
          <w:lang w:eastAsia="en-GB"/>
        </w:rPr>
        <w:t xml:space="preserve">in exploring the implications of MASS for VTS.  </w:t>
      </w:r>
    </w:p>
    <w:p w14:paraId="2E50D5A8" w14:textId="77777777" w:rsidR="006A45BD" w:rsidRDefault="006A45BD" w:rsidP="006A45BD">
      <w:pPr>
        <w:pStyle w:val="BodyText"/>
        <w:spacing w:before="120" w:line="240" w:lineRule="auto"/>
      </w:pPr>
    </w:p>
    <w:p w14:paraId="22744728" w14:textId="6C5695A4" w:rsidR="00512F12" w:rsidRDefault="002D36F6" w:rsidP="002D546E">
      <w:pPr>
        <w:pStyle w:val="Heading2"/>
        <w:rPr>
          <w:snapToGrid w:val="0"/>
        </w:rPr>
      </w:pPr>
      <w:bookmarkStart w:id="19" w:name="_Toc143094723"/>
      <w:r>
        <w:rPr>
          <w:snapToGrid w:val="0"/>
        </w:rPr>
        <w:t>O</w:t>
      </w:r>
      <w:r w:rsidR="00512F12" w:rsidRPr="001C6A02">
        <w:rPr>
          <w:snapToGrid w:val="0"/>
        </w:rPr>
        <w:t>pportunities</w:t>
      </w:r>
      <w:bookmarkEnd w:id="19"/>
    </w:p>
    <w:p w14:paraId="1F1EF396" w14:textId="77777777" w:rsidR="00512F12" w:rsidRPr="00512F12" w:rsidRDefault="00512F12" w:rsidP="00512F12">
      <w:pPr>
        <w:pStyle w:val="Heading2separationline"/>
      </w:pPr>
    </w:p>
    <w:p w14:paraId="2C3C995B" w14:textId="79393F1C" w:rsidR="006F073A" w:rsidRDefault="004B5BD5" w:rsidP="0059204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Pr>
          <w:bCs/>
          <w:iCs/>
          <w:snapToGrid w:val="0"/>
          <w:sz w:val="22"/>
        </w:rPr>
        <w:t>D</w:t>
      </w:r>
      <w:r w:rsidR="00CD06FE">
        <w:rPr>
          <w:bCs/>
          <w:iCs/>
          <w:snapToGrid w:val="0"/>
          <w:sz w:val="22"/>
        </w:rPr>
        <w:t xml:space="preserve">evelopments </w:t>
      </w:r>
      <w:r w:rsidR="00831937">
        <w:rPr>
          <w:bCs/>
          <w:iCs/>
          <w:snapToGrid w:val="0"/>
          <w:sz w:val="22"/>
        </w:rPr>
        <w:t xml:space="preserve">currently </w:t>
      </w:r>
      <w:r w:rsidR="00CD06FE">
        <w:rPr>
          <w:bCs/>
          <w:iCs/>
          <w:snapToGrid w:val="0"/>
          <w:sz w:val="22"/>
        </w:rPr>
        <w:t>underway that</w:t>
      </w:r>
      <w:r w:rsidR="006F073A">
        <w:rPr>
          <w:bCs/>
          <w:iCs/>
          <w:snapToGrid w:val="0"/>
          <w:sz w:val="22"/>
        </w:rPr>
        <w:t xml:space="preserve"> provid</w:t>
      </w:r>
      <w:r w:rsidR="00CD06FE">
        <w:rPr>
          <w:bCs/>
          <w:iCs/>
          <w:snapToGrid w:val="0"/>
          <w:sz w:val="22"/>
        </w:rPr>
        <w:t>e</w:t>
      </w:r>
      <w:r w:rsidR="006F073A">
        <w:rPr>
          <w:bCs/>
          <w:iCs/>
          <w:snapToGrid w:val="0"/>
          <w:sz w:val="22"/>
        </w:rPr>
        <w:t xml:space="preserve"> an opportunity </w:t>
      </w:r>
      <w:r w:rsidR="00A16109">
        <w:rPr>
          <w:bCs/>
          <w:iCs/>
          <w:snapToGrid w:val="0"/>
          <w:sz w:val="22"/>
        </w:rPr>
        <w:t xml:space="preserve">to </w:t>
      </w:r>
      <w:r w:rsidR="006F073A">
        <w:rPr>
          <w:bCs/>
          <w:iCs/>
          <w:snapToGrid w:val="0"/>
          <w:sz w:val="22"/>
        </w:rPr>
        <w:t xml:space="preserve">strategically plan </w:t>
      </w:r>
      <w:r w:rsidR="00A16109">
        <w:rPr>
          <w:bCs/>
          <w:iCs/>
          <w:snapToGrid w:val="0"/>
          <w:sz w:val="22"/>
        </w:rPr>
        <w:t xml:space="preserve">for </w:t>
      </w:r>
      <w:r w:rsidR="006F073A" w:rsidRPr="006F073A">
        <w:rPr>
          <w:bCs/>
          <w:iCs/>
          <w:snapToGrid w:val="0"/>
          <w:sz w:val="22"/>
        </w:rPr>
        <w:t>MASS and determ</w:t>
      </w:r>
      <w:r w:rsidR="006F073A">
        <w:rPr>
          <w:bCs/>
          <w:iCs/>
          <w:snapToGrid w:val="0"/>
          <w:sz w:val="22"/>
        </w:rPr>
        <w:t>ine</w:t>
      </w:r>
      <w:r w:rsidR="006F073A" w:rsidRPr="006F073A">
        <w:rPr>
          <w:bCs/>
          <w:iCs/>
          <w:snapToGrid w:val="0"/>
          <w:sz w:val="22"/>
        </w:rPr>
        <w:t xml:space="preserve"> work programme tasks associated with the preparation of new/amended IALA guidance </w:t>
      </w:r>
      <w:r w:rsidR="006F073A">
        <w:rPr>
          <w:bCs/>
          <w:iCs/>
          <w:snapToGrid w:val="0"/>
          <w:sz w:val="22"/>
        </w:rPr>
        <w:t>specifically related to VTS includ</w:t>
      </w:r>
      <w:r w:rsidR="00831937">
        <w:rPr>
          <w:bCs/>
          <w:iCs/>
          <w:snapToGrid w:val="0"/>
          <w:sz w:val="22"/>
        </w:rPr>
        <w:t>e</w:t>
      </w:r>
      <w:r w:rsidR="006F073A">
        <w:rPr>
          <w:bCs/>
          <w:iCs/>
          <w:snapToGrid w:val="0"/>
          <w:sz w:val="22"/>
        </w:rPr>
        <w:t>:</w:t>
      </w:r>
    </w:p>
    <w:p w14:paraId="318FDA2A" w14:textId="3882D871" w:rsidR="007F071E" w:rsidRPr="00160FD0" w:rsidRDefault="007F071E"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Cs/>
          <w:iCs/>
          <w:snapToGrid w:val="0"/>
        </w:rPr>
      </w:pPr>
      <w:r w:rsidRPr="00160FD0">
        <w:rPr>
          <w:b/>
          <w:iCs/>
          <w:snapToGrid w:val="0"/>
        </w:rPr>
        <w:t>IALA engagement</w:t>
      </w:r>
      <w:r w:rsidRPr="00160FD0">
        <w:rPr>
          <w:bCs/>
          <w:iCs/>
          <w:snapToGrid w:val="0"/>
        </w:rPr>
        <w:t>:</w:t>
      </w:r>
    </w:p>
    <w:p w14:paraId="6842C261" w14:textId="7050E41B" w:rsidR="007F071E" w:rsidRDefault="00A666E3"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rPr>
          <w:bCs/>
          <w:iCs/>
          <w:snapToGrid w:val="0"/>
          <w:sz w:val="22"/>
        </w:rPr>
      </w:pPr>
      <w:r w:rsidRPr="007255D2">
        <w:rPr>
          <w:bCs/>
          <w:iCs/>
          <w:snapToGrid w:val="0"/>
          <w:sz w:val="22"/>
        </w:rPr>
        <w:t>There exists a need to address the shore-side element, VTS and allied services within the IMO MASS Roadmap and the development of the goal-based MASS instrument.</w:t>
      </w:r>
      <w:r w:rsidR="00233494" w:rsidRPr="007255D2">
        <w:rPr>
          <w:bCs/>
          <w:iCs/>
          <w:snapToGrid w:val="0"/>
          <w:sz w:val="22"/>
        </w:rPr>
        <w:t xml:space="preserve"> </w:t>
      </w:r>
      <w:r w:rsidR="00B72C96" w:rsidRPr="007255D2">
        <w:rPr>
          <w:bCs/>
          <w:iCs/>
          <w:snapToGrid w:val="0"/>
          <w:sz w:val="22"/>
        </w:rPr>
        <w:t>Near-term o</w:t>
      </w:r>
      <w:r w:rsidR="00233494" w:rsidRPr="007255D2">
        <w:rPr>
          <w:bCs/>
          <w:iCs/>
          <w:snapToGrid w:val="0"/>
          <w:sz w:val="22"/>
        </w:rPr>
        <w:t>pportunities exist</w:t>
      </w:r>
      <w:r w:rsidR="009E2982" w:rsidRPr="007255D2">
        <w:rPr>
          <w:bCs/>
          <w:iCs/>
          <w:snapToGrid w:val="0"/>
          <w:sz w:val="22"/>
        </w:rPr>
        <w:t xml:space="preserve"> to engage </w:t>
      </w:r>
      <w:r w:rsidR="009E2982" w:rsidRPr="007255D2">
        <w:rPr>
          <w:bCs/>
          <w:iCs/>
          <w:snapToGrid w:val="0"/>
          <w:sz w:val="22"/>
        </w:rPr>
        <w:lastRenderedPageBreak/>
        <w:t>wi</w:t>
      </w:r>
      <w:r w:rsidR="00E865CD" w:rsidRPr="007255D2">
        <w:rPr>
          <w:bCs/>
          <w:iCs/>
          <w:snapToGrid w:val="0"/>
          <w:sz w:val="22"/>
        </w:rPr>
        <w:t>th the IMO MASS Correspondence Group in the developme</w:t>
      </w:r>
      <w:r w:rsidR="00B72C96" w:rsidRPr="007255D2">
        <w:rPr>
          <w:bCs/>
          <w:iCs/>
          <w:snapToGrid w:val="0"/>
          <w:sz w:val="22"/>
        </w:rPr>
        <w:t xml:space="preserve">nt of the MASS instrument </w:t>
      </w:r>
      <w:r w:rsidR="005F27DA" w:rsidRPr="007255D2">
        <w:rPr>
          <w:bCs/>
          <w:iCs/>
          <w:snapToGrid w:val="0"/>
          <w:sz w:val="22"/>
        </w:rPr>
        <w:t>in advance of MSC107.</w:t>
      </w:r>
    </w:p>
    <w:p w14:paraId="5667536F" w14:textId="316C639A" w:rsidR="00A666E3" w:rsidRPr="00520699" w:rsidRDefault="0040427F" w:rsidP="007255D2">
      <w:pPr>
        <w:spacing w:before="120" w:after="120" w:line="240" w:lineRule="auto"/>
        <w:ind w:left="426"/>
        <w:rPr>
          <w:bCs/>
          <w:iCs/>
          <w:snapToGrid w:val="0"/>
          <w:sz w:val="22"/>
        </w:rPr>
      </w:pPr>
      <w:r>
        <w:rPr>
          <w:bCs/>
          <w:iCs/>
          <w:snapToGrid w:val="0"/>
          <w:sz w:val="22"/>
        </w:rPr>
        <w:t>It will</w:t>
      </w:r>
      <w:r w:rsidR="00163061">
        <w:rPr>
          <w:bCs/>
          <w:iCs/>
          <w:snapToGrid w:val="0"/>
          <w:sz w:val="22"/>
        </w:rPr>
        <w:t xml:space="preserve"> also be helpful to engage</w:t>
      </w:r>
      <w:r w:rsidR="003335CB">
        <w:rPr>
          <w:bCs/>
          <w:iCs/>
          <w:snapToGrid w:val="0"/>
          <w:sz w:val="22"/>
        </w:rPr>
        <w:t xml:space="preserve"> with IHO</w:t>
      </w:r>
      <w:r w:rsidR="00EC3AE7">
        <w:rPr>
          <w:bCs/>
          <w:iCs/>
          <w:snapToGrid w:val="0"/>
          <w:sz w:val="22"/>
        </w:rPr>
        <w:t xml:space="preserve"> as more and more bathymetric, </w:t>
      </w:r>
      <w:r w:rsidR="00287297">
        <w:rPr>
          <w:bCs/>
          <w:iCs/>
          <w:snapToGrid w:val="0"/>
          <w:sz w:val="22"/>
        </w:rPr>
        <w:t>and hydrographic data is</w:t>
      </w:r>
      <w:r w:rsidR="004B6FD9">
        <w:rPr>
          <w:bCs/>
          <w:iCs/>
          <w:snapToGrid w:val="0"/>
          <w:sz w:val="22"/>
        </w:rPr>
        <w:t xml:space="preserve"> gathered and</w:t>
      </w:r>
      <w:r w:rsidR="00CF3F4B">
        <w:rPr>
          <w:bCs/>
          <w:iCs/>
          <w:snapToGrid w:val="0"/>
          <w:sz w:val="22"/>
        </w:rPr>
        <w:t xml:space="preserve"> shared via the S-100 sta</w:t>
      </w:r>
      <w:r w:rsidR="00BE52F8">
        <w:rPr>
          <w:bCs/>
          <w:iCs/>
          <w:snapToGrid w:val="0"/>
          <w:sz w:val="22"/>
        </w:rPr>
        <w:t>ndard for use by</w:t>
      </w:r>
      <w:r w:rsidR="00184B40">
        <w:rPr>
          <w:bCs/>
          <w:iCs/>
          <w:snapToGrid w:val="0"/>
          <w:sz w:val="22"/>
        </w:rPr>
        <w:t xml:space="preserve"> conventional ships</w:t>
      </w:r>
      <w:r w:rsidR="005A51DE">
        <w:rPr>
          <w:bCs/>
          <w:iCs/>
          <w:snapToGrid w:val="0"/>
          <w:sz w:val="22"/>
        </w:rPr>
        <w:t xml:space="preserve">, </w:t>
      </w:r>
      <w:r w:rsidR="00184B40">
        <w:rPr>
          <w:bCs/>
          <w:iCs/>
          <w:snapToGrid w:val="0"/>
          <w:sz w:val="22"/>
        </w:rPr>
        <w:t>MASS</w:t>
      </w:r>
      <w:r w:rsidR="005A51DE">
        <w:rPr>
          <w:bCs/>
          <w:iCs/>
          <w:snapToGrid w:val="0"/>
          <w:sz w:val="22"/>
        </w:rPr>
        <w:t xml:space="preserve">, </w:t>
      </w:r>
      <w:r w:rsidR="00235007">
        <w:rPr>
          <w:bCs/>
          <w:iCs/>
          <w:snapToGrid w:val="0"/>
          <w:sz w:val="22"/>
        </w:rPr>
        <w:t xml:space="preserve">and VTS </w:t>
      </w:r>
      <w:r w:rsidR="00C654E6">
        <w:rPr>
          <w:bCs/>
          <w:iCs/>
          <w:snapToGrid w:val="0"/>
          <w:sz w:val="22"/>
        </w:rPr>
        <w:t>to support safe navigation and voyage planning.</w:t>
      </w:r>
    </w:p>
    <w:p w14:paraId="5DA7A5F0" w14:textId="013CCB28" w:rsidR="00CD06FE" w:rsidRDefault="00520699"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
          <w:iCs/>
          <w:snapToGrid w:val="0"/>
        </w:rPr>
      </w:pPr>
      <w:r>
        <w:rPr>
          <w:b/>
          <w:iCs/>
          <w:snapToGrid w:val="0"/>
        </w:rPr>
        <w:t xml:space="preserve">Case Studies - </w:t>
      </w:r>
      <w:r w:rsidR="00831937" w:rsidRPr="00160FD0">
        <w:rPr>
          <w:b/>
          <w:iCs/>
          <w:snapToGrid w:val="0"/>
        </w:rPr>
        <w:t xml:space="preserve">MASS Trials and ‘Test Beds’ - </w:t>
      </w:r>
      <w:r w:rsidR="00CD06FE" w:rsidRPr="00160FD0">
        <w:rPr>
          <w:b/>
          <w:iCs/>
          <w:snapToGrid w:val="0"/>
        </w:rPr>
        <w:t>The use of case studies</w:t>
      </w:r>
      <w:r w:rsidR="002D637E" w:rsidRPr="00160FD0">
        <w:rPr>
          <w:b/>
          <w:iCs/>
          <w:snapToGrid w:val="0"/>
        </w:rPr>
        <w:t>.</w:t>
      </w:r>
    </w:p>
    <w:p w14:paraId="59597B50" w14:textId="6A4BE3C1" w:rsidR="00520699" w:rsidRDefault="00520699" w:rsidP="00520699">
      <w:pPr>
        <w:spacing w:before="120" w:after="120" w:line="240" w:lineRule="auto"/>
        <w:ind w:left="69"/>
        <w:rPr>
          <w:bCs/>
          <w:iCs/>
          <w:snapToGrid w:val="0"/>
          <w:sz w:val="22"/>
        </w:rPr>
      </w:pPr>
      <w:r w:rsidRPr="00520699">
        <w:rPr>
          <w:bCs/>
          <w:iCs/>
          <w:snapToGrid w:val="0"/>
          <w:sz w:val="22"/>
        </w:rPr>
        <w:t>The increasing number of trials and ‘test beds’ are being conducted globally and a number of “case studies” have been identified that may assist gaining a greater understanding of MASS and its implications by monitoring their development/outcomes and identifying opportunities for involvement/engagement.</w:t>
      </w:r>
    </w:p>
    <w:p w14:paraId="2C52C3DF" w14:textId="3F2BA122" w:rsidR="00226730" w:rsidRDefault="00BC77B4" w:rsidP="00520699">
      <w:pPr>
        <w:spacing w:before="120" w:after="120" w:line="240" w:lineRule="auto"/>
        <w:ind w:left="69"/>
        <w:rPr>
          <w:bCs/>
          <w:iCs/>
          <w:snapToGrid w:val="0"/>
          <w:sz w:val="22"/>
        </w:rPr>
      </w:pPr>
      <w:r>
        <w:rPr>
          <w:bCs/>
          <w:iCs/>
          <w:snapToGrid w:val="0"/>
          <w:sz w:val="22"/>
        </w:rPr>
        <w:t xml:space="preserve">Members are encouraged to </w:t>
      </w:r>
      <w:r w:rsidR="001369EA">
        <w:rPr>
          <w:bCs/>
          <w:iCs/>
          <w:snapToGrid w:val="0"/>
          <w:sz w:val="22"/>
        </w:rPr>
        <w:t xml:space="preserve">include VTS providers in your local or national trials of MASS and to </w:t>
      </w:r>
      <w:r w:rsidR="009B764B">
        <w:rPr>
          <w:bCs/>
          <w:iCs/>
          <w:snapToGrid w:val="0"/>
          <w:sz w:val="22"/>
        </w:rPr>
        <w:t xml:space="preserve">submit information </w:t>
      </w:r>
      <w:r w:rsidR="001369EA">
        <w:rPr>
          <w:bCs/>
          <w:iCs/>
          <w:snapToGrid w:val="0"/>
          <w:sz w:val="22"/>
        </w:rPr>
        <w:t xml:space="preserve">and lessons learned to </w:t>
      </w:r>
      <w:r w:rsidR="00506417">
        <w:rPr>
          <w:bCs/>
          <w:iCs/>
          <w:snapToGrid w:val="0"/>
          <w:sz w:val="22"/>
        </w:rPr>
        <w:t>IALA</w:t>
      </w:r>
      <w:r w:rsidR="000209D8">
        <w:rPr>
          <w:bCs/>
          <w:iCs/>
          <w:snapToGrid w:val="0"/>
          <w:sz w:val="22"/>
        </w:rPr>
        <w:t xml:space="preserve"> </w:t>
      </w:r>
      <w:r w:rsidR="00746167">
        <w:rPr>
          <w:bCs/>
          <w:iCs/>
          <w:snapToGrid w:val="0"/>
          <w:sz w:val="22"/>
        </w:rPr>
        <w:t>Commit</w:t>
      </w:r>
      <w:r w:rsidR="00F1322D">
        <w:rPr>
          <w:bCs/>
          <w:iCs/>
          <w:snapToGrid w:val="0"/>
          <w:sz w:val="22"/>
        </w:rPr>
        <w:t>t</w:t>
      </w:r>
      <w:r w:rsidR="00746167">
        <w:rPr>
          <w:bCs/>
          <w:iCs/>
          <w:snapToGrid w:val="0"/>
          <w:sz w:val="22"/>
        </w:rPr>
        <w:t>ees and the IALA MASS Trials web</w:t>
      </w:r>
      <w:r w:rsidR="00DA6910">
        <w:rPr>
          <w:bCs/>
          <w:iCs/>
          <w:snapToGrid w:val="0"/>
          <w:sz w:val="22"/>
        </w:rPr>
        <w:t>site</w:t>
      </w:r>
      <w:r w:rsidR="00226730">
        <w:rPr>
          <w:bCs/>
          <w:iCs/>
          <w:snapToGrid w:val="0"/>
          <w:sz w:val="22"/>
        </w:rPr>
        <w:t xml:space="preserve"> - </w:t>
      </w:r>
      <w:hyperlink r:id="rId26" w:history="1">
        <w:r w:rsidR="00226730" w:rsidRPr="00226730">
          <w:rPr>
            <w:rStyle w:val="Hyperlink"/>
            <w:b/>
            <w:i/>
            <w:snapToGrid w:val="0"/>
            <w:sz w:val="20"/>
            <w:szCs w:val="20"/>
          </w:rPr>
          <w:t>https://www.iala-aism.org/technical/mass/</w:t>
        </w:r>
      </w:hyperlink>
      <w:r w:rsidR="00226730">
        <w:rPr>
          <w:b/>
          <w:i/>
          <w:snapToGrid w:val="0"/>
          <w:sz w:val="20"/>
          <w:szCs w:val="20"/>
        </w:rPr>
        <w:t>.</w:t>
      </w:r>
    </w:p>
    <w:p w14:paraId="1AF99626" w14:textId="08D853B6" w:rsidR="00520699" w:rsidRPr="00520699" w:rsidRDefault="008A0114"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Cs/>
          <w:iCs/>
          <w:snapToGrid w:val="0"/>
        </w:rPr>
      </w:pPr>
      <w:r>
        <w:rPr>
          <w:b/>
          <w:iCs/>
          <w:snapToGrid w:val="0"/>
        </w:rPr>
        <w:t xml:space="preserve">Seeking early </w:t>
      </w:r>
      <w:r w:rsidR="00A2424A" w:rsidRPr="00520699">
        <w:rPr>
          <w:b/>
          <w:iCs/>
          <w:snapToGrid w:val="0"/>
        </w:rPr>
        <w:t>adoption of</w:t>
      </w:r>
      <w:r w:rsidR="009F3111" w:rsidRPr="00520699">
        <w:rPr>
          <w:b/>
          <w:iCs/>
          <w:snapToGrid w:val="0"/>
        </w:rPr>
        <w:t xml:space="preserve"> digital communications</w:t>
      </w:r>
      <w:r w:rsidR="00A2424A" w:rsidRPr="00520699">
        <w:rPr>
          <w:b/>
          <w:iCs/>
          <w:snapToGrid w:val="0"/>
        </w:rPr>
        <w:t xml:space="preserve"> and automated data exchange</w:t>
      </w:r>
    </w:p>
    <w:p w14:paraId="2CD68794" w14:textId="6B57BE58" w:rsidR="009F3111" w:rsidRPr="007948F5" w:rsidRDefault="0034742E" w:rsidP="00970B11">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425"/>
        <w:contextualSpacing w:val="0"/>
        <w:rPr>
          <w:bCs/>
          <w:iCs/>
          <w:snapToGrid w:val="0"/>
        </w:rPr>
      </w:pPr>
      <w:r w:rsidRPr="007255D2">
        <w:rPr>
          <w:bCs/>
          <w:iCs/>
          <w:snapToGrid w:val="0"/>
        </w:rPr>
        <w:t xml:space="preserve">New tasks captured in the Committee’s work programme to address opportunities to explore requirements and capabilities for digital </w:t>
      </w:r>
      <w:r w:rsidR="00C02D3C" w:rsidRPr="007255D2">
        <w:rPr>
          <w:bCs/>
          <w:iCs/>
          <w:snapToGrid w:val="0"/>
        </w:rPr>
        <w:t xml:space="preserve">communications and automated data exchange to enhance the provision of VTS services.  Examples </w:t>
      </w:r>
      <w:r w:rsidR="001332E1" w:rsidRPr="007255D2">
        <w:rPr>
          <w:bCs/>
          <w:iCs/>
          <w:snapToGrid w:val="0"/>
        </w:rPr>
        <w:t>include</w:t>
      </w:r>
      <w:r w:rsidR="00C02D3C" w:rsidRPr="007255D2">
        <w:rPr>
          <w:bCs/>
          <w:iCs/>
          <w:snapToGrid w:val="0"/>
        </w:rPr>
        <w:t xml:space="preserve"> Digital VTS Communications, VTS Technical Service Spec</w:t>
      </w:r>
      <w:r w:rsidR="008A0114" w:rsidRPr="007255D2">
        <w:rPr>
          <w:bCs/>
          <w:iCs/>
          <w:snapToGrid w:val="0"/>
        </w:rPr>
        <w:t>ification</w:t>
      </w:r>
      <w:r w:rsidR="00C02D3C" w:rsidRPr="007255D2">
        <w:rPr>
          <w:bCs/>
          <w:iCs/>
          <w:snapToGrid w:val="0"/>
        </w:rPr>
        <w:t xml:space="preserve"> and Digital Route Exchange</w:t>
      </w:r>
      <w:r w:rsidR="00094F41" w:rsidRPr="007255D2">
        <w:rPr>
          <w:bCs/>
          <w:iCs/>
          <w:snapToGrid w:val="0"/>
        </w:rPr>
        <w:t>.</w:t>
      </w:r>
    </w:p>
    <w:p w14:paraId="7FC171B1" w14:textId="54EC4D34" w:rsidR="00341CC4" w:rsidRPr="007948F5" w:rsidRDefault="00341CC4" w:rsidP="00970B11">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425"/>
        <w:contextualSpacing w:val="0"/>
        <w:rPr>
          <w:bCs/>
          <w:iCs/>
          <w:snapToGrid w:val="0"/>
        </w:rPr>
      </w:pPr>
      <w:r w:rsidRPr="007255D2">
        <w:rPr>
          <w:bCs/>
          <w:iCs/>
          <w:snapToGrid w:val="0"/>
        </w:rPr>
        <w:t xml:space="preserve">Within </w:t>
      </w:r>
      <w:r w:rsidR="00F316B2" w:rsidRPr="007948F5">
        <w:rPr>
          <w:bCs/>
          <w:iCs/>
          <w:snapToGrid w:val="0"/>
        </w:rPr>
        <w:t xml:space="preserve">Resolution </w:t>
      </w:r>
      <w:r w:rsidR="0063213C" w:rsidRPr="007948F5">
        <w:rPr>
          <w:bCs/>
          <w:iCs/>
          <w:snapToGrid w:val="0"/>
        </w:rPr>
        <w:t>A</w:t>
      </w:r>
      <w:r w:rsidR="00F316B2" w:rsidRPr="007948F5">
        <w:rPr>
          <w:bCs/>
          <w:iCs/>
          <w:snapToGrid w:val="0"/>
        </w:rPr>
        <w:t xml:space="preserve">.1158(32), </w:t>
      </w:r>
      <w:r w:rsidRPr="007255D2">
        <w:rPr>
          <w:bCs/>
          <w:iCs/>
          <w:snapToGrid w:val="0"/>
        </w:rPr>
        <w:t>IMO addressed the general principle that effective harmonized data exchange and information-sharing is fundamental to the overall operational efficiency and safety. VTS providers are encouraged to make use of automated reporting where possible</w:t>
      </w:r>
    </w:p>
    <w:p w14:paraId="3D61F2BA" w14:textId="58CEA612" w:rsidR="004E3739" w:rsidRDefault="004C448F" w:rsidP="004C448F">
      <w:pPr>
        <w:pStyle w:val="Heading3"/>
      </w:pPr>
      <w:bookmarkStart w:id="20" w:name="_Toc143094724"/>
      <w:r w:rsidRPr="004C448F">
        <w:t>O</w:t>
      </w:r>
      <w:r>
        <w:t>verarching</w:t>
      </w:r>
      <w:r w:rsidRPr="004C448F">
        <w:t xml:space="preserve"> </w:t>
      </w:r>
      <w:r w:rsidR="004E3739">
        <w:t>Assumptions</w:t>
      </w:r>
      <w:bookmarkEnd w:id="20"/>
    </w:p>
    <w:p w14:paraId="44332BD9" w14:textId="2A8BF9C6" w:rsidR="00BA3C6A" w:rsidRPr="00A2424A" w:rsidRDefault="00BA3C6A" w:rsidP="00BA3C6A">
      <w:pPr>
        <w:spacing w:before="120" w:after="60" w:line="240" w:lineRule="auto"/>
        <w:rPr>
          <w:rFonts w:eastAsia="MS Mincho" w:cstheme="minorHAnsi"/>
          <w:sz w:val="22"/>
        </w:rPr>
      </w:pPr>
      <w:r w:rsidRPr="00A2424A">
        <w:rPr>
          <w:rFonts w:eastAsia="MS Mincho" w:cstheme="minorHAnsi"/>
          <w:sz w:val="22"/>
        </w:rPr>
        <w:t xml:space="preserve">Consideration of the implications of MASS from a VTS perspective have been prepared based on the following </w:t>
      </w:r>
      <w:r w:rsidR="006F002D">
        <w:rPr>
          <w:rFonts w:eastAsia="MS Mincho" w:cstheme="minorHAnsi"/>
          <w:sz w:val="22"/>
        </w:rPr>
        <w:t xml:space="preserve">overall </w:t>
      </w:r>
      <w:r w:rsidRPr="00A2424A">
        <w:rPr>
          <w:rFonts w:eastAsia="MS Mincho" w:cstheme="minorHAnsi"/>
          <w:sz w:val="22"/>
        </w:rPr>
        <w:t>assumptions:</w:t>
      </w:r>
    </w:p>
    <w:p w14:paraId="7A25F008" w14:textId="30071044" w:rsidR="00BA3C6A" w:rsidRPr="00A2424A" w:rsidRDefault="00BA3C6A" w:rsidP="005A68F7">
      <w:pPr>
        <w:pStyle w:val="ListParagraph"/>
        <w:numPr>
          <w:ilvl w:val="0"/>
          <w:numId w:val="46"/>
        </w:numPr>
        <w:spacing w:before="120" w:after="120" w:line="240" w:lineRule="auto"/>
        <w:contextualSpacing w:val="0"/>
        <w:rPr>
          <w:rFonts w:eastAsia="SimSun" w:cstheme="minorHAnsi"/>
        </w:rPr>
      </w:pPr>
      <w:r w:rsidRPr="00A2424A">
        <w:rPr>
          <w:rFonts w:eastAsia="SimSun" w:cstheme="minorHAnsi"/>
        </w:rPr>
        <w:t xml:space="preserve">MASS will be required to participate in VTS.  That is, </w:t>
      </w:r>
      <w:r w:rsidR="00921FC2">
        <w:rPr>
          <w:rFonts w:eastAsia="SimSun" w:cstheme="minorHAnsi"/>
        </w:rPr>
        <w:t xml:space="preserve">subject to </w:t>
      </w:r>
      <w:r w:rsidRPr="00A2424A">
        <w:rPr>
          <w:rFonts w:eastAsia="SimSun" w:cstheme="minorHAnsi"/>
        </w:rPr>
        <w:t>the same:</w:t>
      </w:r>
    </w:p>
    <w:p w14:paraId="1C7658B2" w14:textId="749FF615" w:rsidR="00BA3C6A" w:rsidRPr="00A2424A" w:rsidRDefault="008B1182" w:rsidP="005A68F7">
      <w:pPr>
        <w:pStyle w:val="ListParagraph"/>
        <w:numPr>
          <w:ilvl w:val="0"/>
          <w:numId w:val="44"/>
        </w:numPr>
        <w:spacing w:before="120" w:after="120" w:line="240" w:lineRule="auto"/>
        <w:ind w:left="1077" w:hanging="357"/>
        <w:contextualSpacing w:val="0"/>
        <w:rPr>
          <w:rFonts w:eastAsia="SimSun" w:cstheme="minorHAnsi"/>
        </w:rPr>
      </w:pPr>
      <w:r>
        <w:rPr>
          <w:rFonts w:eastAsia="SimSun" w:cstheme="minorHAnsi"/>
        </w:rPr>
        <w:t>R</w:t>
      </w:r>
      <w:r w:rsidR="00BA3C6A" w:rsidRPr="00A2424A">
        <w:rPr>
          <w:rFonts w:eastAsia="SimSun" w:cstheme="minorHAnsi"/>
        </w:rPr>
        <w:t>egulatory reporting requirements, and</w:t>
      </w:r>
    </w:p>
    <w:p w14:paraId="03356CD3" w14:textId="0B998C0E" w:rsidR="00BA3C6A" w:rsidRPr="00A2424A" w:rsidRDefault="008B1182" w:rsidP="005A68F7">
      <w:pPr>
        <w:pStyle w:val="ListParagraph"/>
        <w:numPr>
          <w:ilvl w:val="0"/>
          <w:numId w:val="44"/>
        </w:numPr>
        <w:spacing w:before="120" w:after="120" w:line="240" w:lineRule="auto"/>
        <w:ind w:left="1077" w:hanging="357"/>
        <w:contextualSpacing w:val="0"/>
        <w:rPr>
          <w:rFonts w:eastAsia="SimSun" w:cstheme="minorHAnsi"/>
        </w:rPr>
      </w:pPr>
      <w:r>
        <w:rPr>
          <w:rFonts w:eastAsia="SimSun" w:cstheme="minorHAnsi"/>
        </w:rPr>
        <w:t>O</w:t>
      </w:r>
      <w:r w:rsidR="00BA3C6A" w:rsidRPr="00A2424A">
        <w:rPr>
          <w:rFonts w:eastAsia="SimSun" w:cstheme="minorHAnsi"/>
        </w:rPr>
        <w:t>bligations with regards to the issue of advice, warnings and instructions as deemed necessary.</w:t>
      </w:r>
    </w:p>
    <w:p w14:paraId="35880B3C" w14:textId="6EB981EB" w:rsidR="00293837" w:rsidRPr="00293837" w:rsidRDefault="00293837" w:rsidP="00293837">
      <w:pPr>
        <w:pStyle w:val="ListParagraph"/>
        <w:numPr>
          <w:ilvl w:val="0"/>
          <w:numId w:val="46"/>
        </w:numPr>
        <w:rPr>
          <w:rFonts w:eastAsia="SimSun" w:cstheme="minorHAnsi"/>
        </w:rPr>
      </w:pPr>
      <w:r w:rsidRPr="00293837">
        <w:rPr>
          <w:rFonts w:eastAsia="SimSun" w:cstheme="minorHAnsi"/>
        </w:rPr>
        <w:t>MASS will be subject to existing IMO instruments, as amended, such as SOLAS</w:t>
      </w:r>
      <w:r>
        <w:rPr>
          <w:rFonts w:eastAsia="SimSun" w:cstheme="minorHAnsi"/>
        </w:rPr>
        <w:t>.  I</w:t>
      </w:r>
      <w:r w:rsidRPr="00293837">
        <w:rPr>
          <w:rFonts w:eastAsia="SimSun" w:cstheme="minorHAnsi"/>
        </w:rPr>
        <w:t>n addition</w:t>
      </w:r>
      <w:r>
        <w:rPr>
          <w:rFonts w:eastAsia="SimSun" w:cstheme="minorHAnsi"/>
        </w:rPr>
        <w:t>,</w:t>
      </w:r>
      <w:r w:rsidRPr="00293837">
        <w:rPr>
          <w:rFonts w:eastAsia="SimSun" w:cstheme="minorHAnsi"/>
        </w:rPr>
        <w:t xml:space="preserve"> </w:t>
      </w:r>
      <w:r>
        <w:rPr>
          <w:rFonts w:eastAsia="SimSun" w:cstheme="minorHAnsi"/>
        </w:rPr>
        <w:t xml:space="preserve">MASS will be subject </w:t>
      </w:r>
      <w:r w:rsidRPr="00293837">
        <w:rPr>
          <w:rFonts w:eastAsia="SimSun" w:cstheme="minorHAnsi"/>
        </w:rPr>
        <w:t>to the MASS Code</w:t>
      </w:r>
      <w:r w:rsidR="009F6A21">
        <w:rPr>
          <w:rFonts w:eastAsia="SimSun" w:cstheme="minorHAnsi"/>
        </w:rPr>
        <w:t>,</w:t>
      </w:r>
      <w:r w:rsidRPr="00293837">
        <w:rPr>
          <w:rFonts w:eastAsia="SimSun" w:cstheme="minorHAnsi"/>
        </w:rPr>
        <w:t xml:space="preserve"> which will address MASS issues not adequately or fully addressed in the applied base instruments. </w:t>
      </w:r>
    </w:p>
    <w:p w14:paraId="1CAD4BEE" w14:textId="72D8927D" w:rsidR="00C813A9" w:rsidRPr="00293837" w:rsidRDefault="00BA3C6A" w:rsidP="005A68F7">
      <w:pPr>
        <w:pStyle w:val="BodyText"/>
        <w:numPr>
          <w:ilvl w:val="0"/>
          <w:numId w:val="46"/>
        </w:numPr>
        <w:spacing w:before="120" w:line="240" w:lineRule="auto"/>
      </w:pPr>
      <w:r w:rsidRPr="00A2424A">
        <w:rPr>
          <w:rFonts w:eastAsia="SimSun" w:cstheme="minorHAnsi"/>
        </w:rPr>
        <w:t>MASS will be required to broadcast status as to who/what is in command at any time (Master/</w:t>
      </w:r>
      <w:r w:rsidR="00580B83">
        <w:rPr>
          <w:rFonts w:eastAsia="SimSun" w:cstheme="minorHAnsi"/>
        </w:rPr>
        <w:t>RCC/automated onboard command systems).</w:t>
      </w:r>
      <w:r w:rsidR="002A6CDD">
        <w:rPr>
          <w:rFonts w:eastAsia="SimSun" w:cstheme="minorHAnsi"/>
        </w:rPr>
        <w:t xml:space="preserve"> </w:t>
      </w:r>
    </w:p>
    <w:p w14:paraId="0F163A65" w14:textId="01579625" w:rsidR="00E80B14" w:rsidRDefault="004C448F" w:rsidP="004C448F">
      <w:pPr>
        <w:pStyle w:val="Heading3"/>
        <w:rPr>
          <w:lang w:eastAsia="en-GB"/>
        </w:rPr>
      </w:pPr>
      <w:bookmarkStart w:id="21" w:name="_Toc143094725"/>
      <w:r>
        <w:rPr>
          <w:lang w:eastAsia="en-GB"/>
        </w:rPr>
        <w:t>Degree of autonomy, Assumptions</w:t>
      </w:r>
      <w:r w:rsidR="008B1182">
        <w:rPr>
          <w:lang w:eastAsia="en-GB"/>
        </w:rPr>
        <w:t>,</w:t>
      </w:r>
      <w:r>
        <w:rPr>
          <w:lang w:eastAsia="en-GB"/>
        </w:rPr>
        <w:t xml:space="preserve"> and Implications for VTS</w:t>
      </w:r>
      <w:bookmarkEnd w:id="21"/>
    </w:p>
    <w:p w14:paraId="56A2D431" w14:textId="70CFAFF9" w:rsidR="00E865A5" w:rsidRDefault="00B77568" w:rsidP="00D33C2B">
      <w:pPr>
        <w:rPr>
          <w:sz w:val="22"/>
          <w:lang w:eastAsia="en-GB"/>
        </w:rPr>
      </w:pPr>
      <w:r w:rsidRPr="00D33C2B">
        <w:rPr>
          <w:sz w:val="22"/>
          <w:lang w:eastAsia="en-GB"/>
        </w:rPr>
        <w:t>The implications of MASS from a VTS perspective have been identified in the table below, noting</w:t>
      </w:r>
      <w:r w:rsidR="00D33C2B" w:rsidRPr="00D33C2B">
        <w:rPr>
          <w:sz w:val="22"/>
          <w:lang w:eastAsia="en-GB"/>
        </w:rPr>
        <w:t xml:space="preserve"> t</w:t>
      </w:r>
      <w:r w:rsidRPr="00D33C2B">
        <w:rPr>
          <w:sz w:val="22"/>
          <w:lang w:eastAsia="en-GB"/>
        </w:rPr>
        <w:t xml:space="preserve">he </w:t>
      </w:r>
      <w:r w:rsidR="00DB2DFB" w:rsidRPr="00D33C2B">
        <w:rPr>
          <w:sz w:val="22"/>
          <w:lang w:eastAsia="en-GB"/>
        </w:rPr>
        <w:t>overarching</w:t>
      </w:r>
      <w:r w:rsidRPr="00D33C2B">
        <w:rPr>
          <w:sz w:val="22"/>
          <w:lang w:eastAsia="en-GB"/>
        </w:rPr>
        <w:t xml:space="preserve"> assumptions regarding MASS described in Section 3.3.1.</w:t>
      </w:r>
    </w:p>
    <w:p w14:paraId="6A9ED9D7" w14:textId="6B180D01" w:rsidR="00DE4D4C" w:rsidRDefault="00DE4D4C" w:rsidP="00D33C2B">
      <w:pPr>
        <w:rPr>
          <w:sz w:val="22"/>
          <w:lang w:eastAsia="en-GB"/>
        </w:rPr>
      </w:pPr>
    </w:p>
    <w:tbl>
      <w:tblPr>
        <w:tblStyle w:val="TableGrid"/>
        <w:tblW w:w="0" w:type="auto"/>
        <w:tblLook w:val="04A0" w:firstRow="1" w:lastRow="0" w:firstColumn="1" w:lastColumn="0" w:noHBand="0" w:noVBand="1"/>
      </w:tblPr>
      <w:tblGrid>
        <w:gridCol w:w="3398"/>
        <w:gridCol w:w="3398"/>
        <w:gridCol w:w="3399"/>
      </w:tblGrid>
      <w:tr w:rsidR="00DE4D4C" w14:paraId="7C2C85CB" w14:textId="77777777" w:rsidTr="00DE4D4C">
        <w:trPr>
          <w:tblHeader/>
        </w:trPr>
        <w:tc>
          <w:tcPr>
            <w:tcW w:w="3398" w:type="dxa"/>
            <w:shd w:val="clear" w:color="auto" w:fill="00B0F0"/>
          </w:tcPr>
          <w:p w14:paraId="59AC0E03" w14:textId="65C4E450" w:rsidR="00DE4D4C" w:rsidRPr="00DE4D4C" w:rsidRDefault="00DE4D4C" w:rsidP="00DE4D4C">
            <w:pPr>
              <w:jc w:val="center"/>
              <w:rPr>
                <w:b/>
                <w:color w:val="FFFFFF" w:themeColor="background1"/>
                <w:sz w:val="22"/>
                <w:lang w:eastAsia="en-GB"/>
              </w:rPr>
            </w:pPr>
            <w:r w:rsidRPr="00DE4D4C">
              <w:rPr>
                <w:rFonts w:ascii="Calibri" w:eastAsia="SimSun" w:hAnsi="Calibri" w:cs="Calibri"/>
                <w:b/>
                <w:color w:val="FFFFFF" w:themeColor="background1"/>
                <w:sz w:val="20"/>
              </w:rPr>
              <w:t>Degree of autonomy</w:t>
            </w:r>
          </w:p>
        </w:tc>
        <w:tc>
          <w:tcPr>
            <w:tcW w:w="3398" w:type="dxa"/>
            <w:shd w:val="clear" w:color="auto" w:fill="00B0F0"/>
          </w:tcPr>
          <w:p w14:paraId="38A27357" w14:textId="4D77B2B2" w:rsidR="00DE4D4C" w:rsidRPr="00DE4D4C" w:rsidRDefault="00DE4D4C" w:rsidP="00DE4D4C">
            <w:pPr>
              <w:jc w:val="center"/>
              <w:rPr>
                <w:b/>
                <w:color w:val="FFFFFF" w:themeColor="background1"/>
                <w:sz w:val="22"/>
                <w:lang w:eastAsia="en-GB"/>
              </w:rPr>
            </w:pPr>
            <w:r w:rsidRPr="00DE4D4C">
              <w:rPr>
                <w:rFonts w:ascii="Calibri" w:eastAsia="SimSun" w:hAnsi="Calibri" w:cs="Calibri"/>
                <w:b/>
                <w:color w:val="FFFFFF" w:themeColor="background1"/>
                <w:sz w:val="20"/>
              </w:rPr>
              <w:t>Assumption/s</w:t>
            </w:r>
          </w:p>
        </w:tc>
        <w:tc>
          <w:tcPr>
            <w:tcW w:w="3399" w:type="dxa"/>
            <w:shd w:val="clear" w:color="auto" w:fill="00B0F0"/>
          </w:tcPr>
          <w:p w14:paraId="4B2F99CF" w14:textId="040F2425" w:rsidR="00DE4D4C" w:rsidRPr="00DE4D4C" w:rsidRDefault="00DE4D4C" w:rsidP="00DE4D4C">
            <w:pPr>
              <w:jc w:val="center"/>
              <w:rPr>
                <w:b/>
                <w:color w:val="FFFFFF" w:themeColor="background1"/>
                <w:sz w:val="22"/>
                <w:lang w:eastAsia="en-GB"/>
              </w:rPr>
            </w:pPr>
            <w:r w:rsidRPr="00DE4D4C">
              <w:rPr>
                <w:rFonts w:ascii="Calibri" w:eastAsia="SimSun" w:hAnsi="Calibri" w:cs="Calibri"/>
                <w:b/>
                <w:color w:val="FFFFFF" w:themeColor="background1"/>
                <w:sz w:val="20"/>
              </w:rPr>
              <w:t>Implications for VTS</w:t>
            </w:r>
          </w:p>
        </w:tc>
      </w:tr>
      <w:tr w:rsidR="00DE4D4C" w14:paraId="6ABCDD34" w14:textId="77777777" w:rsidTr="00DE4D4C">
        <w:tc>
          <w:tcPr>
            <w:tcW w:w="3398" w:type="dxa"/>
          </w:tcPr>
          <w:p w14:paraId="489EF096" w14:textId="77777777" w:rsidR="00DE4D4C" w:rsidRDefault="00DE4D4C" w:rsidP="00DE4D4C">
            <w:pPr>
              <w:widowControl w:val="0"/>
              <w:spacing w:before="60" w:after="60" w:line="240" w:lineRule="auto"/>
              <w:rPr>
                <w:rFonts w:ascii="Calibri" w:eastAsia="SimSun" w:hAnsi="Calibri" w:cs="Calibri"/>
                <w:sz w:val="20"/>
              </w:rPr>
            </w:pPr>
            <w:r>
              <w:rPr>
                <w:rFonts w:ascii="Calibri" w:eastAsia="SimSun" w:hAnsi="Calibri" w:cs="Calibri"/>
                <w:b/>
                <w:sz w:val="20"/>
              </w:rPr>
              <w:t>Degree one</w:t>
            </w:r>
            <w:r>
              <w:rPr>
                <w:rFonts w:ascii="Calibri" w:eastAsia="SimSun" w:hAnsi="Calibri" w:cs="Calibri"/>
                <w:sz w:val="20"/>
              </w:rPr>
              <w:t xml:space="preserve"> </w:t>
            </w:r>
          </w:p>
          <w:p w14:paraId="1480902C" w14:textId="77777777" w:rsidR="00DE4D4C" w:rsidRDefault="00DE4D4C" w:rsidP="00DE4D4C">
            <w:pPr>
              <w:widowControl w:val="0"/>
              <w:spacing w:before="60" w:after="60" w:line="240" w:lineRule="auto"/>
              <w:rPr>
                <w:rFonts w:ascii="Calibri" w:eastAsia="SimSun" w:hAnsi="Calibri" w:cs="Calibri"/>
                <w:sz w:val="20"/>
              </w:rPr>
            </w:pPr>
            <w:r>
              <w:rPr>
                <w:rFonts w:ascii="Calibri" w:eastAsia="SimSun" w:hAnsi="Calibri" w:cs="Calibri"/>
                <w:sz w:val="20"/>
              </w:rPr>
              <w:t>Ship with automated processes and decision support.</w:t>
            </w:r>
          </w:p>
          <w:p w14:paraId="2327AE1F" w14:textId="77777777" w:rsidR="00DE4D4C" w:rsidRDefault="00DE4D4C" w:rsidP="00DE4D4C">
            <w:pPr>
              <w:widowControl w:val="0"/>
              <w:numPr>
                <w:ilvl w:val="0"/>
                <w:numId w:val="38"/>
              </w:numPr>
              <w:spacing w:before="60" w:after="60" w:line="240" w:lineRule="auto"/>
              <w:rPr>
                <w:rFonts w:ascii="Calibri" w:eastAsia="SimSun" w:hAnsi="Calibri" w:cs="Calibri"/>
                <w:sz w:val="20"/>
              </w:rPr>
            </w:pPr>
            <w:r>
              <w:rPr>
                <w:rFonts w:ascii="Calibri" w:eastAsia="SimSun" w:hAnsi="Calibri" w:cs="Calibri"/>
                <w:sz w:val="20"/>
              </w:rPr>
              <w:t xml:space="preserve">Seafarers are on board to operate and control shipboard systems and functions. </w:t>
            </w:r>
          </w:p>
          <w:p w14:paraId="5315B6A7" w14:textId="444F8F56" w:rsidR="00DE4D4C" w:rsidRDefault="00DE4D4C" w:rsidP="00DE4D4C">
            <w:pPr>
              <w:rPr>
                <w:sz w:val="22"/>
                <w:lang w:eastAsia="en-GB"/>
              </w:rPr>
            </w:pPr>
            <w:r>
              <w:rPr>
                <w:rFonts w:ascii="Calibri" w:eastAsia="SimSun" w:hAnsi="Calibri" w:cs="Calibri"/>
                <w:sz w:val="20"/>
              </w:rPr>
              <w:t>Some operations may be automated and at times be unsupervised but with seafarers on board ready to take control.</w:t>
            </w:r>
          </w:p>
        </w:tc>
        <w:tc>
          <w:tcPr>
            <w:tcW w:w="3398" w:type="dxa"/>
          </w:tcPr>
          <w:p w14:paraId="3B3AB94C" w14:textId="77777777" w:rsidR="00DE4D4C" w:rsidRDefault="00DE4D4C" w:rsidP="00DE4D4C">
            <w:pPr>
              <w:widowControl w:val="0"/>
              <w:spacing w:before="60" w:after="60" w:line="240" w:lineRule="auto"/>
              <w:rPr>
                <w:rFonts w:ascii="Calibri" w:eastAsia="SimSun" w:hAnsi="Calibri" w:cs="Calibri"/>
                <w:sz w:val="20"/>
              </w:rPr>
            </w:pPr>
            <w:r>
              <w:rPr>
                <w:rFonts w:ascii="Calibri" w:eastAsia="SimSun" w:hAnsi="Calibri" w:cs="Calibri"/>
                <w:sz w:val="20"/>
              </w:rPr>
              <w:t xml:space="preserve">MASS of degree one is considered as a conventional ship with some additional functions to support human decision making on board. </w:t>
            </w:r>
          </w:p>
          <w:p w14:paraId="56E37765" w14:textId="77777777" w:rsidR="00DE4D4C" w:rsidRDefault="00DE4D4C" w:rsidP="00DE4D4C">
            <w:pPr>
              <w:widowControl w:val="0"/>
              <w:spacing w:before="60" w:after="60" w:line="240" w:lineRule="auto"/>
              <w:rPr>
                <w:rFonts w:ascii="Calibri" w:eastAsia="SimSun" w:hAnsi="Calibri" w:cs="Calibri"/>
                <w:sz w:val="20"/>
              </w:rPr>
            </w:pPr>
            <w:r>
              <w:rPr>
                <w:rFonts w:ascii="Calibri" w:eastAsia="SimSun" w:hAnsi="Calibri" w:cs="Calibri"/>
                <w:sz w:val="20"/>
              </w:rPr>
              <w:t>The master and crew of the ship are in control of all ship operations at all times.</w:t>
            </w:r>
          </w:p>
          <w:p w14:paraId="030D12E4" w14:textId="6F682EE9" w:rsidR="00DE4D4C" w:rsidRDefault="00DE4D4C" w:rsidP="00DE4D4C">
            <w:pPr>
              <w:rPr>
                <w:sz w:val="22"/>
                <w:lang w:eastAsia="en-GB"/>
              </w:rPr>
            </w:pPr>
            <w:r>
              <w:rPr>
                <w:rFonts w:ascii="Calibri" w:eastAsia="SimSun" w:hAnsi="Calibri" w:cs="Calibri"/>
                <w:sz w:val="20"/>
              </w:rPr>
              <w:t xml:space="preserve"> </w:t>
            </w:r>
          </w:p>
        </w:tc>
        <w:tc>
          <w:tcPr>
            <w:tcW w:w="3399" w:type="dxa"/>
          </w:tcPr>
          <w:p w14:paraId="0ADC9CF4" w14:textId="77777777" w:rsidR="00DE4D4C" w:rsidRDefault="00DE4D4C" w:rsidP="00DE4D4C">
            <w:pPr>
              <w:widowControl w:val="0"/>
              <w:spacing w:before="60" w:after="60" w:line="240" w:lineRule="auto"/>
              <w:rPr>
                <w:rFonts w:ascii="Calibri" w:eastAsia="SimSun" w:hAnsi="Calibri" w:cs="Calibri"/>
                <w:sz w:val="20"/>
              </w:rPr>
            </w:pPr>
            <w:r w:rsidRPr="00774E49">
              <w:rPr>
                <w:rFonts w:ascii="Calibri" w:eastAsia="SimSun" w:hAnsi="Calibri" w:cs="Calibri"/>
                <w:b/>
                <w:bCs/>
                <w:sz w:val="20"/>
              </w:rPr>
              <w:t>Minimal</w:t>
            </w:r>
            <w:r>
              <w:rPr>
                <w:rFonts w:ascii="Calibri" w:eastAsia="SimSun" w:hAnsi="Calibri" w:cs="Calibri"/>
                <w:sz w:val="20"/>
              </w:rPr>
              <w:t xml:space="preserve"> </w:t>
            </w:r>
          </w:p>
          <w:p w14:paraId="4C7DFD4E" w14:textId="77777777" w:rsidR="00DE4D4C" w:rsidRDefault="00DE4D4C" w:rsidP="00DE4D4C">
            <w:pPr>
              <w:widowControl w:val="0"/>
              <w:spacing w:before="60" w:after="60" w:line="240" w:lineRule="auto"/>
              <w:rPr>
                <w:rFonts w:ascii="Calibri" w:eastAsia="SimSun" w:hAnsi="Calibri" w:cs="Calibri"/>
                <w:sz w:val="20"/>
              </w:rPr>
            </w:pPr>
            <w:r>
              <w:rPr>
                <w:rFonts w:ascii="Calibri" w:eastAsia="SimSun" w:hAnsi="Calibri" w:cs="Calibri"/>
                <w:sz w:val="20"/>
              </w:rPr>
              <w:t>There is a need to monitor advances in the automated process and decision support onboard</w:t>
            </w:r>
          </w:p>
          <w:p w14:paraId="279A6FB9" w14:textId="77777777" w:rsidR="00DE4D4C" w:rsidRDefault="00DE4D4C" w:rsidP="00DE4D4C">
            <w:pPr>
              <w:rPr>
                <w:sz w:val="22"/>
                <w:lang w:eastAsia="en-GB"/>
              </w:rPr>
            </w:pPr>
          </w:p>
        </w:tc>
      </w:tr>
      <w:tr w:rsidR="00DE4D4C" w14:paraId="12FBDB35" w14:textId="77777777" w:rsidTr="00DE4D4C">
        <w:tc>
          <w:tcPr>
            <w:tcW w:w="3398" w:type="dxa"/>
          </w:tcPr>
          <w:p w14:paraId="186B69D0" w14:textId="77777777" w:rsidR="00DE4D4C" w:rsidRDefault="00DE4D4C" w:rsidP="00DE4D4C">
            <w:pPr>
              <w:widowControl w:val="0"/>
              <w:spacing w:before="60" w:after="60" w:line="240" w:lineRule="auto"/>
              <w:rPr>
                <w:rFonts w:ascii="Calibri" w:eastAsia="SimSun" w:hAnsi="Calibri" w:cs="Calibri"/>
                <w:sz w:val="20"/>
              </w:rPr>
            </w:pPr>
            <w:r>
              <w:rPr>
                <w:rFonts w:ascii="Calibri" w:eastAsia="SimSun" w:hAnsi="Calibri" w:cs="Calibri"/>
                <w:b/>
                <w:sz w:val="20"/>
              </w:rPr>
              <w:lastRenderedPageBreak/>
              <w:t>Degree two</w:t>
            </w:r>
            <w:r>
              <w:rPr>
                <w:rFonts w:ascii="Calibri" w:eastAsia="SimSun" w:hAnsi="Calibri" w:cs="Calibri"/>
                <w:sz w:val="20"/>
              </w:rPr>
              <w:t xml:space="preserve"> </w:t>
            </w:r>
          </w:p>
          <w:p w14:paraId="6BC7072F" w14:textId="77777777" w:rsidR="00DE4D4C" w:rsidRDefault="00DE4D4C" w:rsidP="00DE4D4C">
            <w:pPr>
              <w:widowControl w:val="0"/>
              <w:spacing w:before="60" w:after="60" w:line="240" w:lineRule="auto"/>
              <w:rPr>
                <w:rFonts w:ascii="Calibri" w:eastAsia="SimSun" w:hAnsi="Calibri" w:cs="Calibri"/>
                <w:sz w:val="20"/>
              </w:rPr>
            </w:pPr>
            <w:r>
              <w:rPr>
                <w:rFonts w:ascii="Calibri" w:eastAsia="SimSun" w:hAnsi="Calibri" w:cs="Calibri"/>
                <w:sz w:val="20"/>
              </w:rPr>
              <w:t>Remotely controlled ship with seafarers on board:</w:t>
            </w:r>
          </w:p>
          <w:p w14:paraId="4D6B7FDF" w14:textId="77777777" w:rsidR="00DE4D4C" w:rsidRDefault="00DE4D4C" w:rsidP="00DE4D4C">
            <w:pPr>
              <w:widowControl w:val="0"/>
              <w:numPr>
                <w:ilvl w:val="0"/>
                <w:numId w:val="39"/>
              </w:numPr>
              <w:spacing w:before="60" w:after="60" w:line="240" w:lineRule="auto"/>
              <w:rPr>
                <w:rFonts w:ascii="Calibri" w:eastAsia="SimSun" w:hAnsi="Calibri" w:cs="Calibri"/>
                <w:sz w:val="20"/>
              </w:rPr>
            </w:pPr>
            <w:r>
              <w:rPr>
                <w:rFonts w:ascii="Calibri" w:eastAsia="SimSun" w:hAnsi="Calibri" w:cs="Calibri"/>
                <w:sz w:val="20"/>
              </w:rPr>
              <w:t>The ship is controlled and operated from another location.</w:t>
            </w:r>
          </w:p>
          <w:p w14:paraId="6A7F124B" w14:textId="30157A22" w:rsidR="00DE4D4C" w:rsidRDefault="00DE4D4C" w:rsidP="00DE4D4C">
            <w:pPr>
              <w:rPr>
                <w:sz w:val="22"/>
                <w:lang w:eastAsia="en-GB"/>
              </w:rPr>
            </w:pPr>
            <w:r>
              <w:rPr>
                <w:rFonts w:ascii="Calibri" w:eastAsia="SimSun" w:hAnsi="Calibri" w:cs="Calibri"/>
                <w:sz w:val="20"/>
              </w:rPr>
              <w:t>Seafarers are available on board to take control and to operate the shipboard systems and functions.</w:t>
            </w:r>
          </w:p>
        </w:tc>
        <w:tc>
          <w:tcPr>
            <w:tcW w:w="3398" w:type="dxa"/>
          </w:tcPr>
          <w:p w14:paraId="42FB4850" w14:textId="77777777" w:rsidR="00DE4D4C" w:rsidRDefault="00DE4D4C" w:rsidP="00DE4D4C">
            <w:pPr>
              <w:widowControl w:val="0"/>
              <w:spacing w:before="60" w:after="60" w:line="240" w:lineRule="auto"/>
              <w:rPr>
                <w:rFonts w:ascii="Calibri" w:eastAsia="SimSun" w:hAnsi="Calibri" w:cs="Calibri"/>
                <w:sz w:val="20"/>
              </w:rPr>
            </w:pPr>
            <w:r>
              <w:rPr>
                <w:rFonts w:ascii="Calibri" w:eastAsia="SimSun" w:hAnsi="Calibri" w:cs="Calibri"/>
                <w:sz w:val="20"/>
              </w:rPr>
              <w:t xml:space="preserve">MASS of degree two is </w:t>
            </w:r>
            <w:r w:rsidRPr="004D0300">
              <w:rPr>
                <w:rFonts w:ascii="Calibri" w:eastAsia="SimSun" w:hAnsi="Calibri" w:cs="Calibri"/>
                <w:sz w:val="20"/>
              </w:rPr>
              <w:t xml:space="preserve">controlled and operated from </w:t>
            </w:r>
            <w:r>
              <w:rPr>
                <w:rFonts w:ascii="Calibri" w:eastAsia="SimSun" w:hAnsi="Calibri" w:cs="Calibri"/>
                <w:sz w:val="20"/>
              </w:rPr>
              <w:t>the RCC.</w:t>
            </w:r>
          </w:p>
          <w:p w14:paraId="3D11F65C" w14:textId="77777777" w:rsidR="00DE4D4C" w:rsidRDefault="00DE4D4C" w:rsidP="00DE4D4C">
            <w:pPr>
              <w:pStyle w:val="ListParagraph"/>
              <w:widowControl w:val="0"/>
              <w:numPr>
                <w:ilvl w:val="0"/>
                <w:numId w:val="43"/>
              </w:numPr>
              <w:spacing w:before="60" w:after="60" w:line="240" w:lineRule="auto"/>
              <w:rPr>
                <w:rFonts w:ascii="Calibri" w:eastAsia="SimSun" w:hAnsi="Calibri" w:cs="Calibri"/>
                <w:sz w:val="20"/>
              </w:rPr>
            </w:pPr>
            <w:r w:rsidRPr="004D0300">
              <w:rPr>
                <w:rFonts w:ascii="Calibri" w:eastAsia="SimSun" w:hAnsi="Calibri" w:cs="Calibri"/>
                <w:sz w:val="20"/>
              </w:rPr>
              <w:t>Seafare</w:t>
            </w:r>
            <w:r>
              <w:rPr>
                <w:rFonts w:ascii="Calibri" w:eastAsia="SimSun" w:hAnsi="Calibri" w:cs="Calibri"/>
                <w:sz w:val="20"/>
              </w:rPr>
              <w:t>r</w:t>
            </w:r>
            <w:r w:rsidRPr="004D0300">
              <w:rPr>
                <w:rFonts w:ascii="Calibri" w:eastAsia="SimSun" w:hAnsi="Calibri" w:cs="Calibri"/>
                <w:sz w:val="20"/>
              </w:rPr>
              <w:t xml:space="preserve">s </w:t>
            </w:r>
            <w:r>
              <w:rPr>
                <w:rFonts w:ascii="Calibri" w:eastAsia="SimSun" w:hAnsi="Calibri" w:cs="Calibri"/>
                <w:sz w:val="20"/>
              </w:rPr>
              <w:t>considered as a back-up should remote control experience problems/fail.</w:t>
            </w:r>
          </w:p>
          <w:p w14:paraId="75250454" w14:textId="77777777" w:rsidR="00DE4D4C" w:rsidRDefault="00DE4D4C" w:rsidP="00DE4D4C">
            <w:pPr>
              <w:widowControl w:val="0"/>
              <w:spacing w:before="60" w:after="60" w:line="240" w:lineRule="auto"/>
              <w:rPr>
                <w:rFonts w:ascii="Calibri" w:eastAsia="SimSun" w:hAnsi="Calibri" w:cs="Calibri"/>
                <w:sz w:val="20"/>
              </w:rPr>
            </w:pPr>
            <w:r>
              <w:rPr>
                <w:rFonts w:ascii="Calibri" w:eastAsia="SimSun" w:hAnsi="Calibri" w:cs="Calibri"/>
                <w:sz w:val="20"/>
              </w:rPr>
              <w:t>The RCC may release control and operation to the master/crew.</w:t>
            </w:r>
          </w:p>
          <w:p w14:paraId="27EDB17F" w14:textId="282413B6" w:rsidR="00DE4D4C" w:rsidRDefault="00DE4D4C" w:rsidP="00DE4D4C">
            <w:pPr>
              <w:rPr>
                <w:sz w:val="22"/>
                <w:lang w:eastAsia="en-GB"/>
              </w:rPr>
            </w:pPr>
            <w:r>
              <w:rPr>
                <w:rFonts w:ascii="Calibri" w:eastAsia="SimSun" w:hAnsi="Calibri" w:cs="Calibri"/>
                <w:sz w:val="20"/>
              </w:rPr>
              <w:t>No matter if MASS can be operated from another location, seafarers on board are assumed to be able to meet all the operation and control requirements.</w:t>
            </w:r>
          </w:p>
        </w:tc>
        <w:tc>
          <w:tcPr>
            <w:tcW w:w="3399" w:type="dxa"/>
          </w:tcPr>
          <w:p w14:paraId="0B14F713" w14:textId="77777777" w:rsidR="00DE4D4C" w:rsidRPr="00B72343" w:rsidRDefault="00DE4D4C" w:rsidP="00DE4D4C">
            <w:pPr>
              <w:pStyle w:val="ListParagraph"/>
              <w:widowControl w:val="0"/>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w:t>
            </w:r>
            <w:r w:rsidRPr="00B72343">
              <w:rPr>
                <w:rFonts w:ascii="Calibri" w:eastAsia="SimSun" w:hAnsi="Calibri" w:cs="Calibri"/>
                <w:sz w:val="20"/>
                <w:lang w:val="en-GB"/>
              </w:rPr>
              <w:t>anag</w:t>
            </w:r>
            <w:r>
              <w:rPr>
                <w:rFonts w:ascii="Calibri" w:eastAsia="SimSun" w:hAnsi="Calibri" w:cs="Calibri"/>
                <w:sz w:val="20"/>
                <w:lang w:val="en-GB"/>
              </w:rPr>
              <w:t>ing</w:t>
            </w:r>
            <w:r w:rsidRPr="00B72343">
              <w:rPr>
                <w:rFonts w:ascii="Calibri" w:eastAsia="SimSun" w:hAnsi="Calibri" w:cs="Calibri"/>
                <w:sz w:val="20"/>
                <w:lang w:val="en-GB"/>
              </w:rPr>
              <w:t xml:space="preserve"> ship traffic</w:t>
            </w:r>
            <w:r>
              <w:rPr>
                <w:rFonts w:ascii="Calibri" w:eastAsia="SimSun" w:hAnsi="Calibri" w:cs="Calibri"/>
                <w:sz w:val="20"/>
                <w:lang w:val="en-GB"/>
              </w:rPr>
              <w:t xml:space="preserve"> comprising both MASS and conventional ships</w:t>
            </w:r>
          </w:p>
          <w:p w14:paraId="3E575218" w14:textId="77777777" w:rsidR="00DE4D4C" w:rsidRPr="00B905FD" w:rsidRDefault="00DE4D4C" w:rsidP="00DE4D4C">
            <w:pPr>
              <w:pStyle w:val="ListParagraph"/>
              <w:widowControl w:val="0"/>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Digital interaction</w:t>
            </w:r>
            <w:r w:rsidRPr="00B905FD">
              <w:rPr>
                <w:rFonts w:ascii="Calibri" w:eastAsia="SimSun" w:hAnsi="Calibri" w:cs="Calibri"/>
                <w:sz w:val="20"/>
                <w:lang w:val="en-GB"/>
              </w:rPr>
              <w:t xml:space="preserve"> with ships</w:t>
            </w:r>
            <w:r>
              <w:rPr>
                <w:rFonts w:ascii="Calibri" w:eastAsia="SimSun" w:hAnsi="Calibri" w:cs="Calibri"/>
                <w:sz w:val="20"/>
                <w:lang w:val="en-GB"/>
              </w:rPr>
              <w:t>, RCCs</w:t>
            </w:r>
            <w:r w:rsidRPr="00B905FD">
              <w:rPr>
                <w:rFonts w:ascii="Calibri" w:eastAsia="SimSun" w:hAnsi="Calibri" w:cs="Calibri"/>
                <w:sz w:val="20"/>
                <w:lang w:val="en-GB"/>
              </w:rPr>
              <w:t xml:space="preserve"> and other stakeholders </w:t>
            </w:r>
            <w:r>
              <w:rPr>
                <w:rFonts w:ascii="Calibri" w:eastAsia="SimSun" w:hAnsi="Calibri" w:cs="Calibri"/>
                <w:sz w:val="20"/>
                <w:lang w:val="en-GB"/>
              </w:rPr>
              <w:t>to:</w:t>
            </w:r>
          </w:p>
          <w:p w14:paraId="36F5336B" w14:textId="77777777" w:rsidR="00DE4D4C" w:rsidRPr="00B905FD" w:rsidRDefault="00DE4D4C" w:rsidP="00DE4D4C">
            <w:pPr>
              <w:pStyle w:val="ListParagraph"/>
              <w:widowControl w:val="0"/>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E</w:t>
            </w:r>
            <w:r w:rsidRPr="00B905FD">
              <w:rPr>
                <w:rFonts w:ascii="Calibri" w:eastAsia="SimSun" w:hAnsi="Calibri" w:cs="Calibri"/>
                <w:sz w:val="20"/>
                <w:lang w:val="en-GB"/>
              </w:rPr>
              <w:t>xchange information</w:t>
            </w:r>
          </w:p>
          <w:p w14:paraId="77C25B65" w14:textId="77777777" w:rsidR="00DE4D4C" w:rsidRPr="00B905FD" w:rsidRDefault="00DE4D4C" w:rsidP="00DE4D4C">
            <w:pPr>
              <w:pStyle w:val="ListParagraph"/>
              <w:widowControl w:val="0"/>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Provide</w:t>
            </w:r>
            <w:r w:rsidRPr="00B905FD">
              <w:rPr>
                <w:rFonts w:ascii="Calibri" w:eastAsia="SimSun" w:hAnsi="Calibri" w:cs="Calibri"/>
                <w:sz w:val="20"/>
                <w:lang w:val="en-GB"/>
              </w:rPr>
              <w:t xml:space="preserve"> advice, warnings, and instruction</w:t>
            </w:r>
          </w:p>
          <w:p w14:paraId="7639357D" w14:textId="77777777" w:rsidR="00DE4D4C" w:rsidRPr="00B72343" w:rsidRDefault="00DE4D4C" w:rsidP="00DE4D4C">
            <w:pPr>
              <w:pStyle w:val="ListParagraph"/>
              <w:widowControl w:val="0"/>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Managing Interaction with multiple RCCs</w:t>
            </w:r>
          </w:p>
          <w:p w14:paraId="0BC5E9BC" w14:textId="77777777" w:rsidR="00DE4D4C" w:rsidRPr="001C29BC" w:rsidRDefault="00DE4D4C" w:rsidP="00DE4D4C">
            <w:pPr>
              <w:pStyle w:val="ListParagraph"/>
              <w:widowControl w:val="0"/>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Operational and procedural changes associated with the above</w:t>
            </w:r>
          </w:p>
          <w:p w14:paraId="42A4855F" w14:textId="77777777" w:rsidR="00DE4D4C" w:rsidRPr="00592132" w:rsidRDefault="00DE4D4C" w:rsidP="00DE4D4C">
            <w:pPr>
              <w:pStyle w:val="ListParagraph"/>
              <w:widowControl w:val="0"/>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Provision of</w:t>
            </w:r>
            <w:r w:rsidRPr="00592132">
              <w:rPr>
                <w:rFonts w:ascii="Calibri" w:eastAsia="SimSun" w:hAnsi="Calibri" w:cs="Calibri"/>
                <w:sz w:val="20"/>
                <w:lang w:val="en-GB"/>
              </w:rPr>
              <w:t xml:space="preserve"> advice, warnings, and instructions to the </w:t>
            </w:r>
            <w:r>
              <w:rPr>
                <w:rFonts w:ascii="Calibri" w:eastAsia="SimSun" w:hAnsi="Calibri" w:cs="Calibri"/>
                <w:sz w:val="20"/>
                <w:lang w:val="en-GB"/>
              </w:rPr>
              <w:t>RCC</w:t>
            </w:r>
            <w:r w:rsidRPr="00592132">
              <w:rPr>
                <w:rFonts w:ascii="Calibri" w:eastAsia="SimSun" w:hAnsi="Calibri" w:cs="Calibri"/>
                <w:sz w:val="20"/>
                <w:lang w:val="en-GB"/>
              </w:rPr>
              <w:t xml:space="preserve"> with responsibility for the vessel.  </w:t>
            </w:r>
          </w:p>
          <w:p w14:paraId="64BF1E57" w14:textId="3C9D7091" w:rsidR="00DE4D4C" w:rsidRDefault="00DE4D4C" w:rsidP="00DE4D4C">
            <w:pPr>
              <w:rPr>
                <w:sz w:val="22"/>
                <w:lang w:eastAsia="en-GB"/>
              </w:rPr>
            </w:pPr>
            <w:r>
              <w:rPr>
                <w:rFonts w:ascii="Calibri" w:eastAsia="SimSun" w:hAnsi="Calibri" w:cs="Calibri"/>
                <w:sz w:val="20"/>
              </w:rPr>
              <w:t>Communications and interaction with participating ships (Voice / data exchange).  This may include communications between ships (MASS and Traditional).</w:t>
            </w:r>
            <w:r w:rsidRPr="00DE5096">
              <w:rPr>
                <w:rFonts w:ascii="Calibri" w:eastAsia="SimSun" w:hAnsi="Calibri" w:cs="Calibri"/>
                <w:sz w:val="20"/>
              </w:rPr>
              <w:t xml:space="preserve"> </w:t>
            </w:r>
          </w:p>
        </w:tc>
      </w:tr>
      <w:tr w:rsidR="00DE4D4C" w14:paraId="0821AFA6" w14:textId="77777777" w:rsidTr="00DE4D4C">
        <w:tc>
          <w:tcPr>
            <w:tcW w:w="3398" w:type="dxa"/>
          </w:tcPr>
          <w:p w14:paraId="7EF44975" w14:textId="77777777" w:rsidR="00DE4D4C" w:rsidRDefault="00DE4D4C" w:rsidP="00DE4D4C">
            <w:pPr>
              <w:widowControl w:val="0"/>
              <w:spacing w:before="60" w:after="60" w:line="240" w:lineRule="auto"/>
              <w:rPr>
                <w:rFonts w:ascii="Calibri" w:eastAsia="SimSun" w:hAnsi="Calibri" w:cs="Calibri"/>
                <w:sz w:val="20"/>
              </w:rPr>
            </w:pPr>
            <w:r>
              <w:rPr>
                <w:rFonts w:ascii="Calibri" w:eastAsia="SimSun" w:hAnsi="Calibri" w:cs="Calibri"/>
                <w:b/>
                <w:sz w:val="20"/>
              </w:rPr>
              <w:t>Degree three</w:t>
            </w:r>
            <w:r>
              <w:rPr>
                <w:rFonts w:ascii="Calibri" w:eastAsia="SimSun" w:hAnsi="Calibri" w:cs="Calibri"/>
                <w:sz w:val="20"/>
              </w:rPr>
              <w:t xml:space="preserve"> </w:t>
            </w:r>
          </w:p>
          <w:p w14:paraId="7CB30516" w14:textId="77777777" w:rsidR="00DE4D4C" w:rsidRDefault="00DE4D4C" w:rsidP="00DE4D4C">
            <w:pPr>
              <w:widowControl w:val="0"/>
              <w:spacing w:before="60" w:after="60" w:line="240" w:lineRule="auto"/>
              <w:rPr>
                <w:rFonts w:ascii="Calibri" w:eastAsia="SimSun" w:hAnsi="Calibri" w:cs="Calibri"/>
                <w:sz w:val="20"/>
              </w:rPr>
            </w:pPr>
            <w:r>
              <w:rPr>
                <w:rFonts w:ascii="Calibri" w:eastAsia="SimSun" w:hAnsi="Calibri" w:cs="Calibri"/>
                <w:sz w:val="20"/>
              </w:rPr>
              <w:t>Remotely controlled ship without seafarers on board:</w:t>
            </w:r>
          </w:p>
          <w:p w14:paraId="7AD7194C" w14:textId="77777777" w:rsidR="00DE4D4C" w:rsidRDefault="00DE4D4C" w:rsidP="00DE4D4C">
            <w:pPr>
              <w:widowControl w:val="0"/>
              <w:numPr>
                <w:ilvl w:val="0"/>
                <w:numId w:val="41"/>
              </w:numPr>
              <w:spacing w:before="60" w:after="60" w:line="240" w:lineRule="auto"/>
              <w:rPr>
                <w:rFonts w:ascii="Calibri" w:eastAsia="SimSun" w:hAnsi="Calibri" w:cs="Calibri"/>
                <w:sz w:val="20"/>
              </w:rPr>
            </w:pPr>
            <w:r>
              <w:rPr>
                <w:rFonts w:ascii="Calibri" w:eastAsia="SimSun" w:hAnsi="Calibri" w:cs="Calibri"/>
                <w:sz w:val="20"/>
              </w:rPr>
              <w:t xml:space="preserve">The ship is controlled and operated from another location. </w:t>
            </w:r>
          </w:p>
          <w:p w14:paraId="147E00EA" w14:textId="28F25FA3" w:rsidR="00DE4D4C" w:rsidRDefault="00DE4D4C" w:rsidP="00DE4D4C">
            <w:pPr>
              <w:rPr>
                <w:sz w:val="22"/>
                <w:lang w:eastAsia="en-GB"/>
              </w:rPr>
            </w:pPr>
            <w:r>
              <w:rPr>
                <w:rFonts w:ascii="Calibri" w:eastAsia="SimSun" w:hAnsi="Calibri" w:cs="Calibri"/>
                <w:sz w:val="20"/>
              </w:rPr>
              <w:t>There are no seafarers on board.</w:t>
            </w:r>
          </w:p>
        </w:tc>
        <w:tc>
          <w:tcPr>
            <w:tcW w:w="3398" w:type="dxa"/>
          </w:tcPr>
          <w:p w14:paraId="754BC0C3" w14:textId="77777777" w:rsidR="00DE4D4C" w:rsidRDefault="00DE4D4C" w:rsidP="00DE4D4C">
            <w:pPr>
              <w:widowControl w:val="0"/>
              <w:autoSpaceDE w:val="0"/>
              <w:autoSpaceDN w:val="0"/>
              <w:adjustRightInd w:val="0"/>
              <w:spacing w:before="60" w:after="60" w:line="240" w:lineRule="auto"/>
              <w:rPr>
                <w:rFonts w:ascii="Calibri" w:eastAsia="SimSun" w:hAnsi="Calibri" w:cs="Calibri"/>
                <w:sz w:val="20"/>
                <w:lang w:val="en-US" w:eastAsia="zh-CN"/>
              </w:rPr>
            </w:pPr>
            <w:r>
              <w:rPr>
                <w:rFonts w:ascii="Calibri" w:eastAsia="SimSun" w:hAnsi="Calibri" w:cs="Calibri"/>
                <w:sz w:val="20"/>
                <w:lang w:val="en-US" w:eastAsia="zh-CN"/>
              </w:rPr>
              <w:t>The ship is controlled and operated from the RCC with no seafarers on board.</w:t>
            </w:r>
          </w:p>
          <w:p w14:paraId="40F5D139" w14:textId="77777777" w:rsidR="00DE4D4C" w:rsidRDefault="00DE4D4C" w:rsidP="00DE4D4C">
            <w:pPr>
              <w:rPr>
                <w:sz w:val="22"/>
                <w:lang w:eastAsia="en-GB"/>
              </w:rPr>
            </w:pPr>
          </w:p>
        </w:tc>
        <w:tc>
          <w:tcPr>
            <w:tcW w:w="3399" w:type="dxa"/>
          </w:tcPr>
          <w:p w14:paraId="762EDCCB" w14:textId="77777777" w:rsidR="00DE4D4C" w:rsidRPr="001C29BC" w:rsidRDefault="00DE4D4C" w:rsidP="00DE4D4C">
            <w:pPr>
              <w:widowControl w:val="0"/>
              <w:numPr>
                <w:ilvl w:val="0"/>
                <w:numId w:val="40"/>
              </w:numPr>
              <w:spacing w:before="60" w:after="60" w:line="240" w:lineRule="auto"/>
              <w:rPr>
                <w:rFonts w:ascii="Calibri" w:eastAsia="SimSun" w:hAnsi="Calibri" w:cs="Calibri"/>
                <w:strike/>
                <w:sz w:val="20"/>
              </w:rPr>
            </w:pPr>
            <w:r>
              <w:rPr>
                <w:rFonts w:ascii="Calibri" w:eastAsia="SimSun" w:hAnsi="Calibri" w:cs="Calibri"/>
                <w:sz w:val="20"/>
              </w:rPr>
              <w:t>As above,</w:t>
            </w:r>
            <w:r w:rsidRPr="00583EF3">
              <w:rPr>
                <w:rFonts w:ascii="Calibri" w:eastAsia="SimSun" w:hAnsi="Calibri" w:cs="Calibri"/>
                <w:sz w:val="20"/>
              </w:rPr>
              <w:t xml:space="preserve"> plus:</w:t>
            </w:r>
          </w:p>
          <w:p w14:paraId="7ED93D92" w14:textId="77777777" w:rsidR="00DE4D4C" w:rsidRDefault="00DE4D4C" w:rsidP="00DE4D4C">
            <w:pPr>
              <w:widowControl w:val="0"/>
              <w:numPr>
                <w:ilvl w:val="0"/>
                <w:numId w:val="40"/>
              </w:numPr>
              <w:spacing w:before="60" w:after="60" w:line="240" w:lineRule="auto"/>
              <w:rPr>
                <w:rFonts w:ascii="Calibri" w:eastAsia="SimSun" w:hAnsi="Calibri" w:cs="Calibri"/>
                <w:sz w:val="20"/>
              </w:rPr>
            </w:pPr>
            <w:r w:rsidRPr="006653F2">
              <w:rPr>
                <w:rFonts w:ascii="Calibri" w:eastAsia="SimSun" w:hAnsi="Calibri" w:cs="Calibri"/>
                <w:sz w:val="20"/>
              </w:rPr>
              <w:t>Conditions where a ship needs to be contained / controlled to mitigate incident to prevent unsafe situations</w:t>
            </w:r>
          </w:p>
          <w:p w14:paraId="316844BC" w14:textId="77777777" w:rsidR="00DE4D4C" w:rsidRDefault="00DE4D4C" w:rsidP="00DE4D4C">
            <w:pPr>
              <w:rPr>
                <w:sz w:val="22"/>
                <w:lang w:eastAsia="en-GB"/>
              </w:rPr>
            </w:pPr>
          </w:p>
        </w:tc>
      </w:tr>
      <w:tr w:rsidR="00DE4D4C" w14:paraId="0D12AE1F" w14:textId="77777777" w:rsidTr="00DE4D4C">
        <w:tc>
          <w:tcPr>
            <w:tcW w:w="3398" w:type="dxa"/>
          </w:tcPr>
          <w:p w14:paraId="6F1C048B" w14:textId="77777777" w:rsidR="00DE4D4C" w:rsidRDefault="00DE4D4C" w:rsidP="00DE4D4C">
            <w:pPr>
              <w:widowControl w:val="0"/>
              <w:spacing w:before="60" w:after="60" w:line="240" w:lineRule="auto"/>
              <w:rPr>
                <w:rFonts w:ascii="Calibri" w:eastAsia="SimSun" w:hAnsi="Calibri" w:cs="Calibri"/>
                <w:sz w:val="20"/>
              </w:rPr>
            </w:pPr>
            <w:r>
              <w:rPr>
                <w:rFonts w:ascii="Calibri" w:eastAsia="SimSun" w:hAnsi="Calibri" w:cs="Calibri"/>
                <w:b/>
                <w:sz w:val="20"/>
              </w:rPr>
              <w:t>Degree four</w:t>
            </w:r>
            <w:r>
              <w:rPr>
                <w:rFonts w:ascii="Calibri" w:eastAsia="SimSun" w:hAnsi="Calibri" w:cs="Calibri"/>
                <w:sz w:val="20"/>
              </w:rPr>
              <w:t xml:space="preserve"> </w:t>
            </w:r>
          </w:p>
          <w:p w14:paraId="20E7481A" w14:textId="77777777" w:rsidR="00DE4D4C" w:rsidRDefault="00DE4D4C" w:rsidP="00DE4D4C">
            <w:pPr>
              <w:widowControl w:val="0"/>
              <w:spacing w:before="60" w:after="60" w:line="240" w:lineRule="auto"/>
              <w:rPr>
                <w:rFonts w:ascii="Calibri" w:eastAsia="SimSun" w:hAnsi="Calibri" w:cs="Calibri"/>
                <w:sz w:val="20"/>
              </w:rPr>
            </w:pPr>
            <w:r>
              <w:rPr>
                <w:rFonts w:ascii="Calibri" w:eastAsia="SimSun" w:hAnsi="Calibri" w:cs="Calibri"/>
                <w:sz w:val="20"/>
              </w:rPr>
              <w:t>Fully autonomous ship:</w:t>
            </w:r>
          </w:p>
          <w:p w14:paraId="63C5CDCF" w14:textId="77777777" w:rsidR="00DE4D4C" w:rsidRDefault="00DE4D4C" w:rsidP="00DE4D4C">
            <w:pPr>
              <w:widowControl w:val="0"/>
              <w:numPr>
                <w:ilvl w:val="0"/>
                <w:numId w:val="42"/>
              </w:numPr>
              <w:spacing w:before="60" w:after="60" w:line="240" w:lineRule="auto"/>
              <w:rPr>
                <w:rFonts w:ascii="Calibri" w:eastAsia="SimSun" w:hAnsi="Calibri" w:cs="Calibri"/>
                <w:sz w:val="20"/>
              </w:rPr>
            </w:pPr>
            <w:r>
              <w:rPr>
                <w:rFonts w:ascii="Calibri" w:eastAsia="SimSun" w:hAnsi="Calibri" w:cs="Calibri"/>
                <w:sz w:val="20"/>
              </w:rPr>
              <w:t>The operating system of the ship is able to make decisions and determine actions by itself.</w:t>
            </w:r>
          </w:p>
          <w:p w14:paraId="53AB929D" w14:textId="3675592A" w:rsidR="00DE4D4C" w:rsidRDefault="00DE4D4C" w:rsidP="00DE4D4C">
            <w:pPr>
              <w:rPr>
                <w:sz w:val="22"/>
                <w:lang w:eastAsia="en-GB"/>
              </w:rPr>
            </w:pPr>
            <w:r>
              <w:rPr>
                <w:rFonts w:ascii="Calibri" w:eastAsia="SimSun" w:hAnsi="Calibri" w:cs="Calibri"/>
                <w:sz w:val="20"/>
              </w:rPr>
              <w:t>There are no seafarers on board.</w:t>
            </w:r>
          </w:p>
        </w:tc>
        <w:tc>
          <w:tcPr>
            <w:tcW w:w="3398" w:type="dxa"/>
          </w:tcPr>
          <w:p w14:paraId="4EEA675D" w14:textId="77777777" w:rsidR="00DE4D4C" w:rsidRDefault="00DE4D4C" w:rsidP="00DE4D4C">
            <w:pPr>
              <w:widowControl w:val="0"/>
              <w:spacing w:before="60" w:after="60" w:line="240" w:lineRule="auto"/>
              <w:rPr>
                <w:rFonts w:ascii="Calibri" w:eastAsia="SimSun" w:hAnsi="Calibri" w:cs="Calibri"/>
                <w:sz w:val="20"/>
              </w:rPr>
            </w:pPr>
            <w:r>
              <w:rPr>
                <w:rFonts w:ascii="Calibri" w:eastAsia="SimSun" w:hAnsi="Calibri" w:cs="Calibri"/>
                <w:sz w:val="20"/>
              </w:rPr>
              <w:t>The operating system of the ship is able to make decisions and determine actions by itself.</w:t>
            </w:r>
          </w:p>
          <w:p w14:paraId="118C4317" w14:textId="77777777" w:rsidR="00DE4D4C" w:rsidRDefault="00DE4D4C" w:rsidP="00DE4D4C">
            <w:pPr>
              <w:widowControl w:val="0"/>
              <w:spacing w:before="60" w:after="60" w:line="240" w:lineRule="auto"/>
              <w:rPr>
                <w:rFonts w:ascii="Calibri" w:eastAsia="SimSun" w:hAnsi="Calibri" w:cs="Calibri"/>
                <w:sz w:val="20"/>
              </w:rPr>
            </w:pPr>
            <w:r>
              <w:rPr>
                <w:rFonts w:ascii="Calibri" w:eastAsia="SimSun" w:hAnsi="Calibri" w:cs="Calibri"/>
                <w:sz w:val="20"/>
              </w:rPr>
              <w:t>A remote-control centre may exist for MASS 4 but will have minimal impact on voyages except to define destinations and a route plan</w:t>
            </w:r>
          </w:p>
          <w:p w14:paraId="4CF676D6" w14:textId="77777777" w:rsidR="00DE4D4C" w:rsidRDefault="00DE4D4C" w:rsidP="00DE4D4C">
            <w:pPr>
              <w:widowControl w:val="0"/>
              <w:spacing w:before="60" w:after="60" w:line="240" w:lineRule="auto"/>
              <w:rPr>
                <w:rFonts w:ascii="Calibri" w:eastAsia="SimSun" w:hAnsi="Calibri" w:cs="Calibri"/>
                <w:sz w:val="20"/>
              </w:rPr>
            </w:pPr>
            <w:r>
              <w:rPr>
                <w:rFonts w:ascii="Calibri" w:eastAsia="SimSun" w:hAnsi="Calibri" w:cs="Calibri"/>
                <w:sz w:val="20"/>
              </w:rPr>
              <w:t xml:space="preserve">The remote-control centre could take control of the MASS 4 if necessary and in such circumstances would change the vessel status to MASS 3.  </w:t>
            </w:r>
          </w:p>
          <w:p w14:paraId="78246481" w14:textId="77777777" w:rsidR="00DE4D4C" w:rsidRDefault="00DE4D4C" w:rsidP="00DE4D4C">
            <w:pPr>
              <w:rPr>
                <w:sz w:val="22"/>
                <w:lang w:eastAsia="en-GB"/>
              </w:rPr>
            </w:pPr>
          </w:p>
        </w:tc>
        <w:tc>
          <w:tcPr>
            <w:tcW w:w="3399" w:type="dxa"/>
          </w:tcPr>
          <w:p w14:paraId="2639D366" w14:textId="77777777" w:rsidR="00DE4D4C" w:rsidRDefault="00DE4D4C" w:rsidP="00DE4D4C">
            <w:pPr>
              <w:widowControl w:val="0"/>
              <w:spacing w:before="60" w:after="60" w:line="240" w:lineRule="auto"/>
              <w:rPr>
                <w:rFonts w:ascii="Calibri" w:eastAsia="SimSun" w:hAnsi="Calibri" w:cs="Calibri"/>
                <w:bCs/>
                <w:sz w:val="20"/>
              </w:rPr>
            </w:pPr>
            <w:r>
              <w:rPr>
                <w:rFonts w:ascii="Calibri" w:eastAsia="SimSun" w:hAnsi="Calibri" w:cs="Calibri"/>
                <w:bCs/>
                <w:sz w:val="20"/>
              </w:rPr>
              <w:t>As above, plus:</w:t>
            </w:r>
          </w:p>
          <w:p w14:paraId="136FB9DD" w14:textId="77777777" w:rsidR="00DE4D4C" w:rsidRPr="00F466AB" w:rsidRDefault="00DE4D4C" w:rsidP="00DE4D4C">
            <w:pPr>
              <w:pStyle w:val="ListParagraph"/>
              <w:widowControl w:val="0"/>
              <w:numPr>
                <w:ilvl w:val="0"/>
                <w:numId w:val="63"/>
              </w:numPr>
              <w:rPr>
                <w:rFonts w:ascii="Calibri" w:eastAsia="SimSun" w:hAnsi="Calibri" w:cs="Calibri"/>
                <w:sz w:val="20"/>
              </w:rPr>
            </w:pPr>
            <w:r w:rsidRPr="00F466AB">
              <w:rPr>
                <w:rFonts w:ascii="Calibri" w:eastAsia="SimSun" w:hAnsi="Calibri" w:cs="Calibri"/>
                <w:sz w:val="20"/>
              </w:rPr>
              <w:t xml:space="preserve">Operational and procedural changes associated </w:t>
            </w:r>
            <w:r>
              <w:rPr>
                <w:rFonts w:ascii="Calibri" w:eastAsia="SimSun" w:hAnsi="Calibri" w:cs="Calibri"/>
                <w:sz w:val="20"/>
              </w:rPr>
              <w:t>managing Degree four MASS</w:t>
            </w:r>
          </w:p>
          <w:p w14:paraId="403A038A" w14:textId="77777777" w:rsidR="00DE4D4C" w:rsidRPr="00D9157F" w:rsidRDefault="00DE4D4C" w:rsidP="00DE4D4C">
            <w:pPr>
              <w:pStyle w:val="ListParagraph"/>
              <w:widowControl w:val="0"/>
              <w:numPr>
                <w:ilvl w:val="0"/>
                <w:numId w:val="63"/>
              </w:numPr>
              <w:spacing w:before="60" w:after="60" w:line="240" w:lineRule="auto"/>
              <w:rPr>
                <w:rFonts w:ascii="Calibri" w:eastAsia="SimSun" w:hAnsi="Calibri" w:cs="Calibri"/>
                <w:sz w:val="20"/>
              </w:rPr>
            </w:pPr>
            <w:r>
              <w:rPr>
                <w:rFonts w:ascii="Calibri" w:eastAsia="SimSun" w:hAnsi="Calibri" w:cs="Calibri"/>
                <w:sz w:val="20"/>
              </w:rPr>
              <w:t xml:space="preserve">A </w:t>
            </w:r>
            <w:r w:rsidRPr="00D9157F">
              <w:rPr>
                <w:rFonts w:ascii="Calibri" w:eastAsia="SimSun" w:hAnsi="Calibri" w:cs="Calibri"/>
                <w:sz w:val="20"/>
              </w:rPr>
              <w:t xml:space="preserve">VTS </w:t>
            </w:r>
            <w:r>
              <w:rPr>
                <w:rFonts w:ascii="Calibri" w:eastAsia="SimSun" w:hAnsi="Calibri" w:cs="Calibri"/>
                <w:sz w:val="20"/>
              </w:rPr>
              <w:t>may be required to advise or instruct</w:t>
            </w:r>
            <w:r w:rsidRPr="00D9157F">
              <w:rPr>
                <w:rFonts w:ascii="Calibri" w:eastAsia="SimSun" w:hAnsi="Calibri" w:cs="Calibri"/>
                <w:sz w:val="20"/>
              </w:rPr>
              <w:t xml:space="preserve"> </w:t>
            </w:r>
            <w:r>
              <w:rPr>
                <w:rFonts w:ascii="Calibri" w:eastAsia="SimSun" w:hAnsi="Calibri" w:cs="Calibri"/>
                <w:sz w:val="20"/>
              </w:rPr>
              <w:t xml:space="preserve">an </w:t>
            </w:r>
            <w:r w:rsidRPr="00D9157F">
              <w:rPr>
                <w:rFonts w:ascii="Calibri" w:eastAsia="SimSun" w:hAnsi="Calibri" w:cs="Calibri"/>
                <w:sz w:val="20"/>
              </w:rPr>
              <w:t xml:space="preserve">RCC </w:t>
            </w:r>
            <w:r>
              <w:rPr>
                <w:rFonts w:ascii="Calibri" w:eastAsia="SimSun" w:hAnsi="Calibri" w:cs="Calibri"/>
                <w:sz w:val="20"/>
              </w:rPr>
              <w:t xml:space="preserve">to </w:t>
            </w:r>
            <w:r w:rsidRPr="00D9157F">
              <w:rPr>
                <w:rFonts w:ascii="Calibri" w:eastAsia="SimSun" w:hAnsi="Calibri" w:cs="Calibri"/>
                <w:sz w:val="20"/>
              </w:rPr>
              <w:t xml:space="preserve">take control of </w:t>
            </w:r>
            <w:r>
              <w:rPr>
                <w:rFonts w:ascii="Calibri" w:eastAsia="SimSun" w:hAnsi="Calibri" w:cs="Calibri"/>
                <w:sz w:val="20"/>
              </w:rPr>
              <w:t xml:space="preserve">a </w:t>
            </w:r>
            <w:r w:rsidRPr="00D9157F">
              <w:rPr>
                <w:rFonts w:ascii="Calibri" w:eastAsia="SimSun" w:hAnsi="Calibri" w:cs="Calibri"/>
                <w:sz w:val="20"/>
              </w:rPr>
              <w:t>MASS 4</w:t>
            </w:r>
            <w:r>
              <w:rPr>
                <w:rFonts w:ascii="Calibri" w:eastAsia="SimSun" w:hAnsi="Calibri" w:cs="Calibri"/>
                <w:sz w:val="20"/>
              </w:rPr>
              <w:t xml:space="preserve"> to mitigate a developing unsafe situation.</w:t>
            </w:r>
          </w:p>
          <w:p w14:paraId="2730900B" w14:textId="77777777" w:rsidR="00DE4D4C" w:rsidRDefault="00DE4D4C" w:rsidP="00DE4D4C">
            <w:pPr>
              <w:rPr>
                <w:sz w:val="22"/>
                <w:lang w:eastAsia="en-GB"/>
              </w:rPr>
            </w:pPr>
          </w:p>
        </w:tc>
      </w:tr>
    </w:tbl>
    <w:p w14:paraId="14B7E1E4" w14:textId="77777777" w:rsidR="00DE4D4C" w:rsidRPr="00D33C2B" w:rsidRDefault="00DE4D4C" w:rsidP="00D33C2B">
      <w:pPr>
        <w:rPr>
          <w:sz w:val="22"/>
          <w:lang w:eastAsia="en-GB"/>
        </w:rPr>
      </w:pPr>
    </w:p>
    <w:p w14:paraId="7011574C" w14:textId="77777777" w:rsidR="00DE4D4C" w:rsidRDefault="00DE4D4C" w:rsidP="004C448F">
      <w:pPr>
        <w:rPr>
          <w:sz w:val="22"/>
          <w:lang w:eastAsia="en-GB"/>
        </w:rPr>
      </w:pPr>
    </w:p>
    <w:p w14:paraId="73948A59" w14:textId="71A901A6" w:rsidR="005D0082" w:rsidRPr="00DE5096" w:rsidRDefault="00CA2095" w:rsidP="002D546E">
      <w:pPr>
        <w:pStyle w:val="Heading2"/>
        <w:rPr>
          <w:snapToGrid w:val="0"/>
        </w:rPr>
      </w:pPr>
      <w:bookmarkStart w:id="22" w:name="_Hlk97031311"/>
      <w:bookmarkStart w:id="23" w:name="_Toc143094726"/>
      <w:r>
        <w:rPr>
          <w:snapToGrid w:val="0"/>
        </w:rPr>
        <w:t>EMBRACING AND INFLUENCING the development of mass</w:t>
      </w:r>
      <w:bookmarkEnd w:id="22"/>
      <w:r w:rsidR="005D0082" w:rsidRPr="00DE5096">
        <w:rPr>
          <w:snapToGrid w:val="0"/>
        </w:rPr>
        <w:t>.</w:t>
      </w:r>
      <w:bookmarkEnd w:id="23"/>
    </w:p>
    <w:p w14:paraId="28018E91" w14:textId="64BAEB9C" w:rsidR="00BC4397" w:rsidRDefault="00AB5D84" w:rsidP="000D03E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rPr>
          <w:bCs/>
          <w:iCs/>
          <w:snapToGrid w:val="0"/>
          <w:sz w:val="22"/>
        </w:rPr>
      </w:pPr>
      <w:bookmarkStart w:id="24" w:name="_Hlk97032070"/>
      <w:r w:rsidRPr="00BC4397">
        <w:rPr>
          <w:bCs/>
          <w:iCs/>
          <w:snapToGrid w:val="0"/>
          <w:sz w:val="22"/>
        </w:rPr>
        <w:t xml:space="preserve">To </w:t>
      </w:r>
      <w:bookmarkStart w:id="25" w:name="_Hlk97031794"/>
      <w:r w:rsidR="00BC4397">
        <w:rPr>
          <w:bCs/>
          <w:iCs/>
          <w:snapToGrid w:val="0"/>
          <w:sz w:val="22"/>
        </w:rPr>
        <w:t>facilitate</w:t>
      </w:r>
      <w:r>
        <w:rPr>
          <w:bCs/>
          <w:iCs/>
          <w:snapToGrid w:val="0"/>
          <w:sz w:val="22"/>
        </w:rPr>
        <w:t xml:space="preserve"> s</w:t>
      </w:r>
      <w:r w:rsidRPr="00AB5D84">
        <w:rPr>
          <w:bCs/>
          <w:iCs/>
          <w:snapToGrid w:val="0"/>
          <w:sz w:val="22"/>
        </w:rPr>
        <w:t>trategically plan</w:t>
      </w:r>
      <w:r w:rsidR="00BC4397">
        <w:rPr>
          <w:bCs/>
          <w:iCs/>
          <w:snapToGrid w:val="0"/>
          <w:sz w:val="22"/>
        </w:rPr>
        <w:t>ning</w:t>
      </w:r>
      <w:r w:rsidRPr="00AB5D84">
        <w:rPr>
          <w:bCs/>
          <w:iCs/>
          <w:snapToGrid w:val="0"/>
          <w:sz w:val="22"/>
        </w:rPr>
        <w:t xml:space="preserve"> for </w:t>
      </w:r>
      <w:r w:rsidR="00BC4397">
        <w:rPr>
          <w:bCs/>
          <w:iCs/>
          <w:snapToGrid w:val="0"/>
          <w:sz w:val="22"/>
        </w:rPr>
        <w:t>MASS</w:t>
      </w:r>
      <w:r>
        <w:rPr>
          <w:bCs/>
          <w:iCs/>
          <w:snapToGrid w:val="0"/>
          <w:sz w:val="22"/>
        </w:rPr>
        <w:t xml:space="preserve"> </w:t>
      </w:r>
      <w:r w:rsidR="00BC4397">
        <w:rPr>
          <w:bCs/>
          <w:iCs/>
          <w:snapToGrid w:val="0"/>
          <w:sz w:val="22"/>
        </w:rPr>
        <w:t>and</w:t>
      </w:r>
      <w:r>
        <w:rPr>
          <w:bCs/>
          <w:iCs/>
          <w:snapToGrid w:val="0"/>
          <w:sz w:val="22"/>
        </w:rPr>
        <w:t xml:space="preserve"> ensure VTS continues to </w:t>
      </w:r>
      <w:r w:rsidR="00BC4397">
        <w:rPr>
          <w:bCs/>
          <w:iCs/>
          <w:snapToGrid w:val="0"/>
          <w:sz w:val="22"/>
        </w:rPr>
        <w:t xml:space="preserve">contribute </w:t>
      </w:r>
      <w:r w:rsidR="00BC4397" w:rsidRPr="00BC4397">
        <w:rPr>
          <w:bCs/>
          <w:iCs/>
          <w:snapToGrid w:val="0"/>
          <w:sz w:val="22"/>
        </w:rPr>
        <w:t xml:space="preserve">to safety of life at sea, safety and efficiency of navigation and the protection of the environment within the VTS area by mitigating the development of unsafe situations </w:t>
      </w:r>
      <w:r w:rsidR="00BC4397">
        <w:rPr>
          <w:bCs/>
          <w:iCs/>
          <w:snapToGrid w:val="0"/>
          <w:sz w:val="22"/>
        </w:rPr>
        <w:t>the following strategies have been adopted</w:t>
      </w:r>
      <w:bookmarkEnd w:id="25"/>
      <w:r w:rsidR="00BC4397">
        <w:rPr>
          <w:bCs/>
          <w:iCs/>
          <w:snapToGrid w:val="0"/>
          <w:sz w:val="22"/>
        </w:rPr>
        <w:t>:</w:t>
      </w:r>
    </w:p>
    <w:p w14:paraId="63924AF8" w14:textId="6715CE54" w:rsidR="00F87D3D" w:rsidRDefault="00970B11" w:rsidP="007B7BC3">
      <w:pPr>
        <w:pStyle w:val="Heading3"/>
        <w:rPr>
          <w:snapToGrid w:val="0"/>
        </w:rPr>
      </w:pPr>
      <w:bookmarkStart w:id="26" w:name="_Hlk97032182"/>
      <w:bookmarkStart w:id="27" w:name="_Toc143094727"/>
      <w:bookmarkEnd w:id="24"/>
      <w:r>
        <w:rPr>
          <w:snapToGrid w:val="0"/>
        </w:rPr>
        <w:t>Discussion Paper</w:t>
      </w:r>
      <w:bookmarkEnd w:id="27"/>
    </w:p>
    <w:p w14:paraId="1372698B" w14:textId="0D41A57F" w:rsidR="00520699" w:rsidRPr="00520699" w:rsidRDefault="00520699"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357"/>
        <w:rPr>
          <w:sz w:val="22"/>
        </w:rPr>
      </w:pPr>
      <w:r w:rsidRPr="00520699">
        <w:rPr>
          <w:sz w:val="22"/>
        </w:rPr>
        <w:t xml:space="preserve">The purpose of the discussion paper </w:t>
      </w:r>
      <w:r w:rsidR="00970B11">
        <w:rPr>
          <w:sz w:val="22"/>
        </w:rPr>
        <w:t xml:space="preserve">(this document) </w:t>
      </w:r>
      <w:r w:rsidRPr="00520699">
        <w:rPr>
          <w:sz w:val="22"/>
        </w:rPr>
        <w:t>is to assist the Committee achieve a common understanding of MASS and its implications on the provision of VTS by clearly and concisely identifying:</w:t>
      </w:r>
    </w:p>
    <w:p w14:paraId="2747B85D" w14:textId="77777777" w:rsidR="00520699" w:rsidRPr="004C4F10" w:rsidRDefault="00520699" w:rsidP="00407CFD">
      <w:pPr>
        <w:pStyle w:val="ListParagraph"/>
        <w:widowControl w:val="0"/>
        <w:numPr>
          <w:ilvl w:val="1"/>
          <w:numId w:val="58"/>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Trends and opportunities presented by MASS</w:t>
      </w:r>
      <w:r>
        <w:rPr>
          <w:bCs/>
          <w:iCs/>
          <w:snapToGrid w:val="0"/>
        </w:rPr>
        <w:t>.</w:t>
      </w:r>
    </w:p>
    <w:p w14:paraId="05788A7A" w14:textId="77777777" w:rsidR="00520699" w:rsidRPr="004C4F10" w:rsidRDefault="00520699" w:rsidP="00407CFD">
      <w:pPr>
        <w:pStyle w:val="ListParagraph"/>
        <w:widowControl w:val="0"/>
        <w:numPr>
          <w:ilvl w:val="1"/>
          <w:numId w:val="58"/>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 xml:space="preserve">Issues / challenges for the management of ship traffic in a VTS area.  </w:t>
      </w:r>
    </w:p>
    <w:p w14:paraId="7C6510C1" w14:textId="77777777" w:rsidR="00520699" w:rsidRPr="004C4F10" w:rsidRDefault="00520699" w:rsidP="00407CFD">
      <w:pPr>
        <w:pStyle w:val="ListParagraph"/>
        <w:widowControl w:val="0"/>
        <w:numPr>
          <w:ilvl w:val="1"/>
          <w:numId w:val="58"/>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Options, policies</w:t>
      </w:r>
      <w:r>
        <w:rPr>
          <w:bCs/>
          <w:iCs/>
          <w:snapToGrid w:val="0"/>
        </w:rPr>
        <w:t>,</w:t>
      </w:r>
      <w:r w:rsidRPr="004C4F10">
        <w:rPr>
          <w:bCs/>
          <w:iCs/>
          <w:snapToGrid w:val="0"/>
        </w:rPr>
        <w:t xml:space="preserve"> and strategies for VTS to embrace </w:t>
      </w:r>
      <w:r>
        <w:rPr>
          <w:bCs/>
          <w:iCs/>
          <w:snapToGrid w:val="0"/>
        </w:rPr>
        <w:t xml:space="preserve">/ </w:t>
      </w:r>
      <w:r w:rsidRPr="004C4F10">
        <w:rPr>
          <w:bCs/>
          <w:iCs/>
          <w:snapToGrid w:val="0"/>
        </w:rPr>
        <w:t>influence MASS.</w:t>
      </w:r>
    </w:p>
    <w:p w14:paraId="4C40C349" w14:textId="77777777" w:rsidR="00520699" w:rsidRDefault="00520699" w:rsidP="00407CFD">
      <w:pPr>
        <w:pStyle w:val="ListParagraph"/>
        <w:widowControl w:val="0"/>
        <w:numPr>
          <w:ilvl w:val="1"/>
          <w:numId w:val="58"/>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lastRenderedPageBreak/>
        <w:t>Implications for the regulatory and legal framework for VTS</w:t>
      </w:r>
      <w:r>
        <w:rPr>
          <w:bCs/>
          <w:iCs/>
          <w:snapToGrid w:val="0"/>
        </w:rPr>
        <w:t>.</w:t>
      </w:r>
    </w:p>
    <w:p w14:paraId="6B909511" w14:textId="4EC5ACA1" w:rsidR="00520699" w:rsidRDefault="00520699" w:rsidP="00407CFD">
      <w:pPr>
        <w:pStyle w:val="ListParagraph"/>
        <w:widowControl w:val="0"/>
        <w:numPr>
          <w:ilvl w:val="1"/>
          <w:numId w:val="58"/>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Pr>
          <w:bCs/>
          <w:iCs/>
          <w:snapToGrid w:val="0"/>
        </w:rPr>
        <w:t>Implications for IALA Standards relating to VTS.</w:t>
      </w:r>
    </w:p>
    <w:p w14:paraId="107C743C" w14:textId="767ABC6D" w:rsidR="00970B11" w:rsidRPr="00970B11" w:rsidRDefault="00970B11" w:rsidP="00970B11">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284"/>
        <w:rPr>
          <w:bCs/>
          <w:iCs/>
          <w:snapToGrid w:val="0"/>
          <w:sz w:val="22"/>
        </w:rPr>
      </w:pPr>
      <w:r w:rsidRPr="00970B11">
        <w:rPr>
          <w:bCs/>
          <w:iCs/>
          <w:snapToGrid w:val="0"/>
          <w:sz w:val="22"/>
        </w:rPr>
        <w:t xml:space="preserve">The advent of MASS will be ongoing for many </w:t>
      </w:r>
      <w:r w:rsidR="001332E1" w:rsidRPr="00970B11">
        <w:rPr>
          <w:bCs/>
          <w:iCs/>
          <w:snapToGrid w:val="0"/>
          <w:sz w:val="22"/>
        </w:rPr>
        <w:t>years,</w:t>
      </w:r>
      <w:r w:rsidRPr="00970B11">
        <w:rPr>
          <w:bCs/>
          <w:iCs/>
          <w:snapToGrid w:val="0"/>
          <w:sz w:val="22"/>
        </w:rPr>
        <w:t xml:space="preserve"> and it is intended that this document will be reviewed and updated, as appropriate</w:t>
      </w:r>
      <w:r>
        <w:rPr>
          <w:bCs/>
          <w:iCs/>
          <w:snapToGrid w:val="0"/>
          <w:sz w:val="22"/>
        </w:rPr>
        <w:t>,</w:t>
      </w:r>
      <w:r w:rsidRPr="00970B11">
        <w:rPr>
          <w:bCs/>
          <w:iCs/>
          <w:snapToGrid w:val="0"/>
          <w:sz w:val="22"/>
        </w:rPr>
        <w:t xml:space="preserve"> by the VTS Committee </w:t>
      </w:r>
      <w:r>
        <w:rPr>
          <w:bCs/>
          <w:iCs/>
          <w:snapToGrid w:val="0"/>
          <w:sz w:val="22"/>
        </w:rPr>
        <w:t>at each meeting.</w:t>
      </w:r>
    </w:p>
    <w:p w14:paraId="7F220C9C" w14:textId="258237AB" w:rsidR="007B7BC3" w:rsidRDefault="00CA2095" w:rsidP="007B7BC3">
      <w:pPr>
        <w:pStyle w:val="Heading3"/>
        <w:rPr>
          <w:snapToGrid w:val="0"/>
        </w:rPr>
      </w:pPr>
      <w:bookmarkStart w:id="28" w:name="_Toc143094728"/>
      <w:bookmarkEnd w:id="26"/>
      <w:r w:rsidRPr="00F87D3D">
        <w:rPr>
          <w:snapToGrid w:val="0"/>
        </w:rPr>
        <w:t>Case studies</w:t>
      </w:r>
      <w:bookmarkEnd w:id="28"/>
      <w:r w:rsidR="00F06874" w:rsidRPr="00F87D3D">
        <w:rPr>
          <w:snapToGrid w:val="0"/>
        </w:rPr>
        <w:t xml:space="preserve"> </w:t>
      </w:r>
    </w:p>
    <w:p w14:paraId="39651BED" w14:textId="55AD82EE" w:rsidR="00CA2095" w:rsidRPr="007B7BC3" w:rsidRDefault="00F87D3D"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sz w:val="22"/>
        </w:rPr>
      </w:pPr>
      <w:r w:rsidRPr="007B7BC3">
        <w:rPr>
          <w:bCs/>
          <w:iCs/>
          <w:snapToGrid w:val="0"/>
          <w:sz w:val="22"/>
        </w:rPr>
        <w:t>The ongoing use of ‘Case Studies’ to assist gaining a greater understanding of MASS and its implications by monitoring their development/outcomes and identifying opportunities for involvement/engagement.</w:t>
      </w:r>
    </w:p>
    <w:p w14:paraId="1FF8C62D" w14:textId="77777777" w:rsidR="007B7BC3" w:rsidRDefault="00F06874" w:rsidP="007B7BC3">
      <w:pPr>
        <w:pStyle w:val="Heading3"/>
        <w:rPr>
          <w:snapToGrid w:val="0"/>
        </w:rPr>
      </w:pPr>
      <w:bookmarkStart w:id="29" w:name="_Hlk94272861"/>
      <w:bookmarkStart w:id="30" w:name="_Toc143094729"/>
      <w:r w:rsidRPr="007B7BC3">
        <w:rPr>
          <w:snapToGrid w:val="0"/>
        </w:rPr>
        <w:t>Position Paper</w:t>
      </w:r>
      <w:bookmarkEnd w:id="30"/>
    </w:p>
    <w:p w14:paraId="5FDFD24E" w14:textId="76AE2CDC" w:rsidR="00904E0A" w:rsidRDefault="00F06874"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rPr>
      </w:pPr>
      <w:bookmarkStart w:id="31" w:name="_Hlk97031141"/>
      <w:r w:rsidRPr="007B7BC3">
        <w:rPr>
          <w:bCs/>
          <w:iCs/>
          <w:snapToGrid w:val="0"/>
          <w:sz w:val="22"/>
        </w:rPr>
        <w:t>Preparation of a concise “</w:t>
      </w:r>
      <w:r w:rsidR="00904E0A" w:rsidRPr="007B7BC3">
        <w:rPr>
          <w:bCs/>
          <w:iCs/>
          <w:snapToGrid w:val="0"/>
          <w:sz w:val="22"/>
        </w:rPr>
        <w:t xml:space="preserve">Position </w:t>
      </w:r>
      <w:r w:rsidRPr="007B7BC3">
        <w:rPr>
          <w:bCs/>
          <w:iCs/>
          <w:snapToGrid w:val="0"/>
          <w:sz w:val="22"/>
        </w:rPr>
        <w:t>P</w:t>
      </w:r>
      <w:r w:rsidR="00904E0A" w:rsidRPr="007B7BC3">
        <w:rPr>
          <w:bCs/>
          <w:iCs/>
          <w:snapToGrid w:val="0"/>
          <w:sz w:val="22"/>
        </w:rPr>
        <w:t>aper</w:t>
      </w:r>
      <w:r w:rsidRPr="007B7BC3">
        <w:rPr>
          <w:bCs/>
          <w:iCs/>
          <w:snapToGrid w:val="0"/>
          <w:sz w:val="22"/>
        </w:rPr>
        <w:t xml:space="preserve">’ </w:t>
      </w:r>
      <w:r w:rsidR="00904E0A" w:rsidRPr="007B7BC3">
        <w:rPr>
          <w:bCs/>
          <w:iCs/>
          <w:snapToGrid w:val="0"/>
          <w:sz w:val="22"/>
        </w:rPr>
        <w:t xml:space="preserve">to </w:t>
      </w:r>
      <w:r w:rsidRPr="007B7BC3">
        <w:rPr>
          <w:bCs/>
          <w:iCs/>
          <w:snapToGrid w:val="0"/>
          <w:sz w:val="22"/>
        </w:rPr>
        <w:t xml:space="preserve">articulate and communicate the </w:t>
      </w:r>
      <w:r w:rsidR="005930F5" w:rsidRPr="007B7BC3">
        <w:rPr>
          <w:bCs/>
          <w:iCs/>
          <w:snapToGrid w:val="0"/>
          <w:sz w:val="22"/>
        </w:rPr>
        <w:t xml:space="preserve">Committee’s </w:t>
      </w:r>
      <w:r w:rsidR="00904E0A" w:rsidRPr="007B7BC3">
        <w:rPr>
          <w:bCs/>
          <w:iCs/>
          <w:snapToGrid w:val="0"/>
          <w:sz w:val="22"/>
        </w:rPr>
        <w:t xml:space="preserve">opinion </w:t>
      </w:r>
      <w:r w:rsidR="005930F5" w:rsidRPr="007B7BC3">
        <w:rPr>
          <w:bCs/>
          <w:iCs/>
          <w:snapToGrid w:val="0"/>
          <w:sz w:val="22"/>
        </w:rPr>
        <w:t xml:space="preserve">and intentions </w:t>
      </w:r>
      <w:r w:rsidRPr="007B7BC3">
        <w:rPr>
          <w:bCs/>
          <w:iCs/>
          <w:snapToGrid w:val="0"/>
          <w:sz w:val="22"/>
        </w:rPr>
        <w:t xml:space="preserve">on key considerations </w:t>
      </w:r>
      <w:r w:rsidR="00F87D3D" w:rsidRPr="007B7BC3">
        <w:rPr>
          <w:bCs/>
          <w:iCs/>
          <w:snapToGrid w:val="0"/>
          <w:sz w:val="22"/>
        </w:rPr>
        <w:t xml:space="preserve">for the management of ship traffic </w:t>
      </w:r>
      <w:r w:rsidRPr="007B7BC3">
        <w:rPr>
          <w:bCs/>
          <w:iCs/>
          <w:snapToGrid w:val="0"/>
          <w:sz w:val="22"/>
        </w:rPr>
        <w:t xml:space="preserve">to </w:t>
      </w:r>
      <w:r w:rsidR="00F87D3D" w:rsidRPr="007B7BC3">
        <w:rPr>
          <w:bCs/>
          <w:iCs/>
          <w:snapToGrid w:val="0"/>
          <w:sz w:val="22"/>
        </w:rPr>
        <w:t xml:space="preserve">ensure the safety and efficiency of ship movements by mitigating the development of unsafe situations </w:t>
      </w:r>
      <w:r w:rsidR="002569DA">
        <w:rPr>
          <w:bCs/>
          <w:iCs/>
          <w:snapToGrid w:val="0"/>
          <w:sz w:val="22"/>
        </w:rPr>
        <w:t>are</w:t>
      </w:r>
      <w:r w:rsidRPr="007B7BC3">
        <w:rPr>
          <w:bCs/>
          <w:iCs/>
          <w:snapToGrid w:val="0"/>
          <w:sz w:val="22"/>
        </w:rPr>
        <w:t xml:space="preserve"> considered in the IMO’s preparation of a mandatory instrument to address MASS operations</w:t>
      </w:r>
      <w:r w:rsidRPr="007B7BC3">
        <w:rPr>
          <w:bCs/>
          <w:iCs/>
          <w:snapToGrid w:val="0"/>
        </w:rPr>
        <w:t>.</w:t>
      </w:r>
    </w:p>
    <w:p w14:paraId="12FBFCBE" w14:textId="5A716A52" w:rsidR="00D33D94" w:rsidRPr="007B7BC3" w:rsidRDefault="00D33D94"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rPr>
      </w:pPr>
      <w:r>
        <w:rPr>
          <w:bCs/>
          <w:iCs/>
          <w:snapToGrid w:val="0"/>
          <w:sz w:val="22"/>
        </w:rPr>
        <w:t>Items to be considered in a “Position Paper’ include</w:t>
      </w:r>
      <w:r w:rsidRPr="00D33D94">
        <w:rPr>
          <w:bCs/>
          <w:iCs/>
          <w:snapToGrid w:val="0"/>
        </w:rPr>
        <w:t>:</w:t>
      </w:r>
    </w:p>
    <w:p w14:paraId="339E2213" w14:textId="3561B101" w:rsidR="00845580" w:rsidRPr="00160FD0" w:rsidRDefault="00845580" w:rsidP="00407CFD">
      <w:pPr>
        <w:pStyle w:val="ListParagraph"/>
        <w:widowControl w:val="0"/>
        <w:numPr>
          <w:ilvl w:val="0"/>
          <w:numId w:val="5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hanging="357"/>
        <w:contextualSpacing w:val="0"/>
        <w:rPr>
          <w:b/>
          <w:iCs/>
          <w:snapToGrid w:val="0"/>
        </w:rPr>
      </w:pPr>
      <w:bookmarkStart w:id="32" w:name="_Hlk97033382"/>
      <w:bookmarkEnd w:id="31"/>
      <w:r w:rsidRPr="00160FD0">
        <w:rPr>
          <w:b/>
          <w:iCs/>
          <w:snapToGrid w:val="0"/>
        </w:rPr>
        <w:t xml:space="preserve">What’s required to manage ship traffic and the interactions between </w:t>
      </w:r>
      <w:bookmarkStart w:id="33" w:name="_Hlk97147163"/>
      <w:r w:rsidRPr="00160FD0">
        <w:rPr>
          <w:b/>
          <w:iCs/>
          <w:snapToGrid w:val="0"/>
        </w:rPr>
        <w:t>conventional and autonomous ships, VTS and RCC’s</w:t>
      </w:r>
      <w:bookmarkEnd w:id="32"/>
      <w:bookmarkEnd w:id="33"/>
      <w:r w:rsidRPr="00160FD0">
        <w:rPr>
          <w:b/>
          <w:iCs/>
          <w:snapToGrid w:val="0"/>
        </w:rPr>
        <w:t>, including any gaps.</w:t>
      </w:r>
    </w:p>
    <w:p w14:paraId="79F07571" w14:textId="350F0EBE" w:rsidR="00902145" w:rsidRPr="007B7BC3" w:rsidRDefault="00902145" w:rsidP="00407CFD">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434" w:hanging="357"/>
        <w:contextualSpacing w:val="0"/>
        <w:rPr>
          <w:bCs/>
          <w:iCs/>
          <w:snapToGrid w:val="0"/>
        </w:rPr>
      </w:pPr>
      <w:r w:rsidRPr="007B7BC3">
        <w:rPr>
          <w:bCs/>
          <w:iCs/>
          <w:snapToGrid w:val="0"/>
        </w:rPr>
        <w:t>Changes to the IMO Regulatory Regime</w:t>
      </w:r>
    </w:p>
    <w:p w14:paraId="6D5FB142" w14:textId="631B02E7" w:rsidR="001B2163" w:rsidRPr="00160FD0" w:rsidRDefault="001B2163" w:rsidP="00407CFD">
      <w:pPr>
        <w:pStyle w:val="ListParagraph"/>
        <w:widowControl w:val="0"/>
        <w:numPr>
          <w:ilvl w:val="0"/>
          <w:numId w:val="5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Development of IMO goal-based MASS instrument, including:</w:t>
      </w:r>
    </w:p>
    <w:p w14:paraId="40ED6F13" w14:textId="77777777" w:rsidR="001B2163" w:rsidRPr="00160FD0" w:rsidRDefault="001B2163" w:rsidP="00407CFD">
      <w:pPr>
        <w:pStyle w:val="ListParagraph"/>
        <w:widowControl w:val="0"/>
        <w:numPr>
          <w:ilvl w:val="1"/>
          <w:numId w:val="5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 xml:space="preserve">MASS terminology and definitions, including an internationally agreed definition of MASS and clarifying the meaning of the term “master”, “crew” or “responsible person”, particularly in Degrees Three (remotely controlled ship) and Four (fully autonomous ship).”  </w:t>
      </w:r>
    </w:p>
    <w:p w14:paraId="1E4B3176" w14:textId="30824BB7" w:rsidR="001B2163" w:rsidRPr="00160FD0" w:rsidRDefault="001B2163" w:rsidP="00407CFD">
      <w:pPr>
        <w:pStyle w:val="ListParagraph"/>
        <w:widowControl w:val="0"/>
        <w:numPr>
          <w:ilvl w:val="1"/>
          <w:numId w:val="5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“Other key issues include addressing the functional and operational requirements of the remote-control station/centre and the possible designation of a remote operator as seafarer</w:t>
      </w:r>
    </w:p>
    <w:p w14:paraId="2C34E3C4" w14:textId="53047740" w:rsidR="00902145" w:rsidRPr="00160FD0" w:rsidRDefault="00902145" w:rsidP="00407CFD">
      <w:pPr>
        <w:pStyle w:val="ListParagraph"/>
        <w:widowControl w:val="0"/>
        <w:numPr>
          <w:ilvl w:val="0"/>
          <w:numId w:val="5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MASS required to participate in VTS.  That is, subject to the same:</w:t>
      </w:r>
    </w:p>
    <w:p w14:paraId="73EE381C" w14:textId="3AA6CDE0" w:rsidR="00902145" w:rsidRPr="00160FD0" w:rsidRDefault="00902145" w:rsidP="00407CFD">
      <w:pPr>
        <w:pStyle w:val="ListParagraph"/>
        <w:widowControl w:val="0"/>
        <w:numPr>
          <w:ilvl w:val="1"/>
          <w:numId w:val="5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Regulatory reporting requirements, and</w:t>
      </w:r>
    </w:p>
    <w:p w14:paraId="14EB868E" w14:textId="7C580ECE" w:rsidR="00902145" w:rsidRPr="00160FD0" w:rsidRDefault="00902145" w:rsidP="00407CFD">
      <w:pPr>
        <w:pStyle w:val="ListParagraph"/>
        <w:widowControl w:val="0"/>
        <w:numPr>
          <w:ilvl w:val="1"/>
          <w:numId w:val="5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Obligations with regards to the issue of advice, warnings and instructions as deemed necessary.</w:t>
      </w:r>
    </w:p>
    <w:p w14:paraId="2A95BD25" w14:textId="74AFC809" w:rsidR="00902145" w:rsidRPr="00160FD0" w:rsidRDefault="00902145" w:rsidP="00407CFD">
      <w:pPr>
        <w:pStyle w:val="ListParagraph"/>
        <w:widowControl w:val="0"/>
        <w:numPr>
          <w:ilvl w:val="0"/>
          <w:numId w:val="5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 xml:space="preserve">MASS subject to COLREG. </w:t>
      </w:r>
    </w:p>
    <w:p w14:paraId="5BC5EC72" w14:textId="42844E5C" w:rsidR="00B343ED" w:rsidRPr="00160FD0" w:rsidRDefault="00902145" w:rsidP="00407CFD">
      <w:pPr>
        <w:pStyle w:val="ListParagraph"/>
        <w:widowControl w:val="0"/>
        <w:numPr>
          <w:ilvl w:val="0"/>
          <w:numId w:val="5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 xml:space="preserve">MASS required to broadcast status as to who/what is in command at any time (Master/on-board DST, Remote Control </w:t>
      </w:r>
      <w:proofErr w:type="spellStart"/>
      <w:r w:rsidRPr="00160FD0">
        <w:rPr>
          <w:bCs/>
          <w:iCs/>
          <w:snapToGrid w:val="0"/>
        </w:rPr>
        <w:t>Center</w:t>
      </w:r>
      <w:proofErr w:type="spellEnd"/>
      <w:r w:rsidRPr="00160FD0">
        <w:rPr>
          <w:bCs/>
          <w:iCs/>
          <w:snapToGrid w:val="0"/>
        </w:rPr>
        <w:t>?</w:t>
      </w:r>
    </w:p>
    <w:p w14:paraId="548E0566" w14:textId="5A73E734" w:rsidR="00845580" w:rsidRPr="00902145" w:rsidRDefault="00845580" w:rsidP="00407CFD">
      <w:pPr>
        <w:pStyle w:val="ListParagraph"/>
        <w:widowControl w:val="0"/>
        <w:numPr>
          <w:ilvl w:val="0"/>
          <w:numId w:val="5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hanging="357"/>
        <w:contextualSpacing w:val="0"/>
        <w:rPr>
          <w:b/>
          <w:iCs/>
          <w:snapToGrid w:val="0"/>
        </w:rPr>
      </w:pPr>
      <w:bookmarkStart w:id="34" w:name="_Hlk97033404"/>
      <w:r w:rsidRPr="00902145">
        <w:rPr>
          <w:b/>
          <w:iCs/>
          <w:snapToGrid w:val="0"/>
        </w:rPr>
        <w:t xml:space="preserve">Standards for digital communications, </w:t>
      </w:r>
      <w:r w:rsidR="005C2EC4">
        <w:rPr>
          <w:b/>
          <w:iCs/>
          <w:snapToGrid w:val="0"/>
        </w:rPr>
        <w:t>amongst MASS, conventional ships, RCCs, VTS and allie</w:t>
      </w:r>
      <w:r w:rsidR="00500AB2">
        <w:rPr>
          <w:b/>
          <w:iCs/>
          <w:snapToGrid w:val="0"/>
        </w:rPr>
        <w:t>d services.</w:t>
      </w:r>
      <w:bookmarkEnd w:id="34"/>
    </w:p>
    <w:p w14:paraId="05DA3AFF" w14:textId="37FEF3D1" w:rsidR="001B2163" w:rsidRDefault="001B2163" w:rsidP="007B7BC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rPr>
          <w:bCs/>
          <w:iCs/>
          <w:snapToGrid w:val="0"/>
          <w:sz w:val="22"/>
        </w:rPr>
      </w:pPr>
      <w:r>
        <w:rPr>
          <w:bCs/>
          <w:iCs/>
          <w:snapToGrid w:val="0"/>
          <w:sz w:val="22"/>
        </w:rPr>
        <w:t>IALA and IMO Standards for all interactions to be undertaken by digital communications / data exchange, including:</w:t>
      </w:r>
    </w:p>
    <w:p w14:paraId="4A0716C2" w14:textId="5B4E582A" w:rsidR="001B2163" w:rsidRPr="001B2163" w:rsidRDefault="001B2163" w:rsidP="00407CFD">
      <w:pPr>
        <w:pStyle w:val="ListParagraph"/>
        <w:widowControl w:val="0"/>
        <w:numPr>
          <w:ilvl w:val="0"/>
          <w:numId w:val="5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137" w:hanging="357"/>
        <w:contextualSpacing w:val="0"/>
        <w:rPr>
          <w:bCs/>
          <w:iCs/>
          <w:snapToGrid w:val="0"/>
        </w:rPr>
      </w:pPr>
      <w:r w:rsidRPr="001B2163">
        <w:rPr>
          <w:bCs/>
          <w:iCs/>
          <w:snapToGrid w:val="0"/>
        </w:rPr>
        <w:t>‘Ships’</w:t>
      </w:r>
      <w:r w:rsidR="00E05E90">
        <w:rPr>
          <w:rStyle w:val="FootnoteReference"/>
          <w:bCs/>
          <w:iCs/>
          <w:snapToGrid w:val="0"/>
        </w:rPr>
        <w:footnoteReference w:id="3"/>
      </w:r>
      <w:r w:rsidRPr="001B2163">
        <w:rPr>
          <w:bCs/>
          <w:iCs/>
          <w:snapToGrid w:val="0"/>
        </w:rPr>
        <w:t xml:space="preserve"> to provide reports and information required by a VTS. </w:t>
      </w:r>
    </w:p>
    <w:p w14:paraId="75E3B8C0" w14:textId="41AE5A30" w:rsidR="00216433" w:rsidRPr="00E05E90" w:rsidRDefault="001B2163" w:rsidP="00407CFD">
      <w:pPr>
        <w:pStyle w:val="ListParagraph"/>
        <w:widowControl w:val="0"/>
        <w:numPr>
          <w:ilvl w:val="0"/>
          <w:numId w:val="5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137" w:hanging="357"/>
        <w:contextualSpacing w:val="0"/>
        <w:rPr>
          <w:b/>
          <w:iCs/>
          <w:snapToGrid w:val="0"/>
        </w:rPr>
      </w:pPr>
      <w:r w:rsidRPr="000E72E3">
        <w:rPr>
          <w:bCs/>
          <w:iCs/>
          <w:snapToGrid w:val="0"/>
        </w:rPr>
        <w:t>VTS to provide ‘ships’ with information on factors that may influence ship movements and assist ‘onboard decision-making</w:t>
      </w:r>
      <w:r w:rsidR="00E05E90">
        <w:rPr>
          <w:bCs/>
          <w:iCs/>
          <w:snapToGrid w:val="0"/>
        </w:rPr>
        <w:t>’</w:t>
      </w:r>
      <w:r w:rsidR="00E05E90">
        <w:rPr>
          <w:rStyle w:val="FootnoteReference"/>
          <w:bCs/>
          <w:iCs/>
          <w:snapToGrid w:val="0"/>
        </w:rPr>
        <w:footnoteReference w:id="4"/>
      </w:r>
      <w:r w:rsidRPr="000E72E3">
        <w:rPr>
          <w:bCs/>
          <w:iCs/>
          <w:snapToGrid w:val="0"/>
        </w:rPr>
        <w:t>.</w:t>
      </w:r>
      <w:bookmarkStart w:id="35" w:name="_Hlk97033422"/>
    </w:p>
    <w:p w14:paraId="6771F35E" w14:textId="4BAA9F7F" w:rsidR="00845580" w:rsidRPr="00216433" w:rsidRDefault="00845580" w:rsidP="00407CFD">
      <w:pPr>
        <w:pStyle w:val="ListParagraph"/>
        <w:widowControl w:val="0"/>
        <w:numPr>
          <w:ilvl w:val="0"/>
          <w:numId w:val="5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hanging="357"/>
        <w:contextualSpacing w:val="0"/>
        <w:rPr>
          <w:b/>
          <w:iCs/>
          <w:snapToGrid w:val="0"/>
        </w:rPr>
      </w:pPr>
      <w:r w:rsidRPr="00216433">
        <w:rPr>
          <w:b/>
          <w:iCs/>
          <w:snapToGrid w:val="0"/>
        </w:rPr>
        <w:t>The role of VTS and interaction with RCC’s and autonomous ships</w:t>
      </w:r>
      <w:bookmarkEnd w:id="35"/>
    </w:p>
    <w:bookmarkEnd w:id="29"/>
    <w:p w14:paraId="753D0295" w14:textId="5A471F22" w:rsidR="00057B2C" w:rsidRDefault="00057B2C" w:rsidP="00057B2C">
      <w:pPr>
        <w:ind w:left="1071"/>
        <w:rPr>
          <w:sz w:val="22"/>
        </w:rPr>
      </w:pPr>
      <w:r>
        <w:rPr>
          <w:sz w:val="22"/>
        </w:rPr>
        <w:t>T</w:t>
      </w:r>
      <w:r w:rsidRPr="00057B2C">
        <w:rPr>
          <w:sz w:val="22"/>
        </w:rPr>
        <w:t>he interaction between VTS providers and RCCs will be a critical consideration in understanding MASS operations</w:t>
      </w:r>
      <w:r>
        <w:rPr>
          <w:sz w:val="22"/>
        </w:rPr>
        <w:t xml:space="preserve">.  </w:t>
      </w:r>
      <w:r w:rsidRPr="00057B2C">
        <w:rPr>
          <w:sz w:val="22"/>
        </w:rPr>
        <w:t xml:space="preserve">It is </w:t>
      </w:r>
      <w:r>
        <w:rPr>
          <w:sz w:val="22"/>
        </w:rPr>
        <w:t>essential</w:t>
      </w:r>
      <w:r w:rsidRPr="00057B2C">
        <w:rPr>
          <w:sz w:val="22"/>
        </w:rPr>
        <w:t xml:space="preserve"> to </w:t>
      </w:r>
      <w:r>
        <w:rPr>
          <w:sz w:val="22"/>
        </w:rPr>
        <w:t xml:space="preserve">consider </w:t>
      </w:r>
      <w:r w:rsidRPr="00057B2C">
        <w:rPr>
          <w:sz w:val="22"/>
        </w:rPr>
        <w:t xml:space="preserve">how will autonomous or remote-controlled vessels </w:t>
      </w:r>
      <w:r w:rsidRPr="00057B2C">
        <w:rPr>
          <w:sz w:val="22"/>
        </w:rPr>
        <w:lastRenderedPageBreak/>
        <w:t>interact with Ports, VTS operators, pilots, tugs or other service craft, terminal operators, and other port service managers</w:t>
      </w:r>
      <w:r>
        <w:rPr>
          <w:sz w:val="22"/>
        </w:rPr>
        <w:t>.</w:t>
      </w:r>
      <w:r w:rsidRPr="00057B2C">
        <w:rPr>
          <w:sz w:val="22"/>
        </w:rPr>
        <w:t xml:space="preserve">  </w:t>
      </w:r>
    </w:p>
    <w:p w14:paraId="22F469D3" w14:textId="77777777" w:rsidR="00057B2C" w:rsidRDefault="00057B2C" w:rsidP="00057B2C">
      <w:pPr>
        <w:ind w:left="1071"/>
        <w:rPr>
          <w:sz w:val="22"/>
        </w:rPr>
      </w:pPr>
    </w:p>
    <w:p w14:paraId="248C7C5C" w14:textId="34ABE320" w:rsidR="005D0082" w:rsidRDefault="005D0082" w:rsidP="002D546E">
      <w:pPr>
        <w:pStyle w:val="Heading2"/>
        <w:rPr>
          <w:snapToGrid w:val="0"/>
        </w:rPr>
      </w:pPr>
      <w:bookmarkStart w:id="36" w:name="_Hlk83651642"/>
      <w:bookmarkStart w:id="37" w:name="_Toc143094730"/>
      <w:r w:rsidRPr="001C6A02">
        <w:rPr>
          <w:snapToGrid w:val="0"/>
        </w:rPr>
        <w:t xml:space="preserve">Implications for the </w:t>
      </w:r>
      <w:r w:rsidR="005B03C4">
        <w:rPr>
          <w:snapToGrid w:val="0"/>
        </w:rPr>
        <w:t>IMO</w:t>
      </w:r>
      <w:r w:rsidR="00921FC2">
        <w:rPr>
          <w:snapToGrid w:val="0"/>
        </w:rPr>
        <w:t xml:space="preserve"> </w:t>
      </w:r>
      <w:r w:rsidRPr="001C6A02">
        <w:rPr>
          <w:snapToGrid w:val="0"/>
        </w:rPr>
        <w:t xml:space="preserve">regulatory </w:t>
      </w:r>
      <w:r w:rsidR="00921FC2">
        <w:rPr>
          <w:snapToGrid w:val="0"/>
        </w:rPr>
        <w:t>regime</w:t>
      </w:r>
      <w:r w:rsidRPr="001C6A02">
        <w:rPr>
          <w:snapToGrid w:val="0"/>
        </w:rPr>
        <w:t xml:space="preserve"> for VTS</w:t>
      </w:r>
      <w:bookmarkEnd w:id="37"/>
    </w:p>
    <w:bookmarkEnd w:id="36"/>
    <w:p w14:paraId="4C72C6B0" w14:textId="77777777" w:rsidR="001C6A02" w:rsidRPr="001C6A02" w:rsidRDefault="001C6A02" w:rsidP="001C6A02">
      <w:pPr>
        <w:pStyle w:val="Heading2separationline"/>
      </w:pPr>
    </w:p>
    <w:p w14:paraId="6F647883" w14:textId="18553D77" w:rsidR="0033745E" w:rsidRDefault="0033745E" w:rsidP="0033745E">
      <w:pPr>
        <w:pStyle w:val="BodyText"/>
      </w:pPr>
      <w:r>
        <w:t xml:space="preserve">Current expectations are there are no implications for the IMO regulatory regime for VTS </w:t>
      </w:r>
      <w:r w:rsidR="000B442D">
        <w:t>with</w:t>
      </w:r>
      <w:r>
        <w:t xml:space="preserve"> the advent of MASS, noting:</w:t>
      </w:r>
    </w:p>
    <w:p w14:paraId="6BFA23AA" w14:textId="3631F16D" w:rsidR="0033745E" w:rsidRDefault="0033745E" w:rsidP="005A68F7">
      <w:pPr>
        <w:pStyle w:val="BodyText"/>
        <w:numPr>
          <w:ilvl w:val="0"/>
          <w:numId w:val="47"/>
        </w:numPr>
        <w:rPr>
          <w:lang w:eastAsia="zh-CN"/>
        </w:rPr>
      </w:pPr>
      <w:r>
        <w:rPr>
          <w:lang w:eastAsia="zh-CN"/>
        </w:rPr>
        <w:t>The IMO Regulatory Scoping Exercise completed in</w:t>
      </w:r>
      <w:r w:rsidRPr="000731A6">
        <w:rPr>
          <w:lang w:eastAsia="zh-CN"/>
        </w:rPr>
        <w:t xml:space="preserve"> May 2021</w:t>
      </w:r>
      <w:r>
        <w:rPr>
          <w:lang w:eastAsia="zh-CN"/>
        </w:rPr>
        <w:t xml:space="preserve"> (</w:t>
      </w:r>
      <w:r w:rsidRPr="0033745E">
        <w:rPr>
          <w:i/>
          <w:iCs/>
          <w:lang w:eastAsia="zh-CN"/>
        </w:rPr>
        <w:t>Section 3.1.1</w:t>
      </w:r>
      <w:r>
        <w:rPr>
          <w:lang w:eastAsia="zh-CN"/>
        </w:rPr>
        <w:t>) did not identify any implications associated with SOLAS regulation V/12 (Vessel Traffic Services)</w:t>
      </w:r>
      <w:r w:rsidR="00C54C36">
        <w:rPr>
          <w:lang w:eastAsia="zh-CN"/>
        </w:rPr>
        <w:t>.</w:t>
      </w:r>
      <w:r>
        <w:rPr>
          <w:lang w:eastAsia="zh-CN"/>
        </w:rPr>
        <w:t xml:space="preserve"> </w:t>
      </w:r>
    </w:p>
    <w:p w14:paraId="582DC723" w14:textId="42DABD1A" w:rsidR="007B7BC3" w:rsidRDefault="0033745E" w:rsidP="005A68F7">
      <w:pPr>
        <w:pStyle w:val="BodyText"/>
        <w:numPr>
          <w:ilvl w:val="0"/>
          <w:numId w:val="47"/>
        </w:numPr>
        <w:rPr>
          <w:lang w:eastAsia="zh-CN"/>
        </w:rPr>
      </w:pPr>
      <w:r>
        <w:rPr>
          <w:lang w:eastAsia="zh-CN"/>
        </w:rPr>
        <w:t xml:space="preserve">IMO </w:t>
      </w:r>
      <w:r w:rsidR="007B7BC3">
        <w:rPr>
          <w:lang w:eastAsia="zh-CN"/>
        </w:rPr>
        <w:t>R</w:t>
      </w:r>
      <w:r>
        <w:rPr>
          <w:lang w:eastAsia="zh-CN"/>
        </w:rPr>
        <w:t xml:space="preserve">esolution </w:t>
      </w:r>
      <w:r w:rsidR="007B7BC3">
        <w:rPr>
          <w:lang w:eastAsia="zh-CN"/>
        </w:rPr>
        <w:t xml:space="preserve">A.1158(32) </w:t>
      </w:r>
      <w:r>
        <w:rPr>
          <w:lang w:eastAsia="zh-CN"/>
        </w:rPr>
        <w:t>adopted by the IMO Assembly in December 2021</w:t>
      </w:r>
      <w:r w:rsidR="006B5891">
        <w:rPr>
          <w:lang w:eastAsia="zh-CN"/>
        </w:rPr>
        <w:t xml:space="preserve"> </w:t>
      </w:r>
      <w:r w:rsidR="007B7BC3">
        <w:rPr>
          <w:lang w:eastAsia="zh-CN"/>
        </w:rPr>
        <w:t xml:space="preserve">has </w:t>
      </w:r>
      <w:r w:rsidR="007B7BC3" w:rsidRPr="0033745E">
        <w:rPr>
          <w:lang w:eastAsia="zh-CN"/>
        </w:rPr>
        <w:t xml:space="preserve">‘future proofed’ </w:t>
      </w:r>
      <w:r w:rsidR="007B7BC3">
        <w:rPr>
          <w:lang w:eastAsia="zh-CN"/>
        </w:rPr>
        <w:t xml:space="preserve">the Guidelines </w:t>
      </w:r>
      <w:r w:rsidR="007B7BC3" w:rsidRPr="0033745E">
        <w:rPr>
          <w:lang w:eastAsia="zh-CN"/>
        </w:rPr>
        <w:t>as much as possible to accommodate new trends, such as the development, adoption and implementation of Maritime Service Portfolios, e-navigation and other evolving instruments aimed at the facilitation of safe, secure, and efficient maritime traffic and trade</w:t>
      </w:r>
      <w:r w:rsidR="007B7BC3">
        <w:rPr>
          <w:lang w:eastAsia="zh-CN"/>
        </w:rPr>
        <w:t xml:space="preserve"> through: </w:t>
      </w:r>
    </w:p>
    <w:p w14:paraId="57364B82" w14:textId="780EB15F" w:rsidR="0033745E" w:rsidRDefault="0033745E" w:rsidP="005A68F7">
      <w:pPr>
        <w:pStyle w:val="BodyText"/>
        <w:numPr>
          <w:ilvl w:val="1"/>
          <w:numId w:val="51"/>
        </w:numPr>
      </w:pPr>
      <w:r>
        <w:t>Recognis</w:t>
      </w:r>
      <w:r w:rsidR="007B7BC3">
        <w:t>ing</w:t>
      </w:r>
      <w:r>
        <w:t xml:space="preserve"> applicable IMO instruments and other international guidance</w:t>
      </w:r>
    </w:p>
    <w:p w14:paraId="58FBA5F9" w14:textId="77777777" w:rsidR="0033745E" w:rsidRPr="007F0A1C" w:rsidRDefault="0033745E" w:rsidP="006B5891">
      <w:pPr>
        <w:pStyle w:val="BodyText"/>
        <w:ind w:left="1416"/>
        <w:rPr>
          <w:i/>
          <w:iCs/>
        </w:rPr>
      </w:pPr>
      <w:r w:rsidRPr="007F0A1C">
        <w:rPr>
          <w:i/>
          <w:iCs/>
        </w:rPr>
        <w:t>“In complying with these Guidelines, Contracting Governments should take account of applicable IMO instruments and refer to the relevant international guidance prepared and published by appropriate international organizations”. (Section 1.4)</w:t>
      </w:r>
    </w:p>
    <w:p w14:paraId="491B3093" w14:textId="0C42883F" w:rsidR="0033745E" w:rsidRDefault="0033745E" w:rsidP="005A68F7">
      <w:pPr>
        <w:pStyle w:val="BodyText"/>
        <w:numPr>
          <w:ilvl w:val="1"/>
          <w:numId w:val="51"/>
        </w:numPr>
      </w:pPr>
      <w:r>
        <w:t>Recognis</w:t>
      </w:r>
      <w:r w:rsidR="007B7BC3">
        <w:t>ing</w:t>
      </w:r>
      <w:r>
        <w:t xml:space="preserve"> IALA Standards</w:t>
      </w:r>
    </w:p>
    <w:p w14:paraId="33235F8E" w14:textId="77777777" w:rsidR="0033745E" w:rsidRDefault="0033745E" w:rsidP="005A68F7">
      <w:pPr>
        <w:pStyle w:val="BodyText"/>
        <w:numPr>
          <w:ilvl w:val="2"/>
          <w:numId w:val="52"/>
        </w:numPr>
      </w:pPr>
      <w:r w:rsidRPr="007F0A1C">
        <w:rPr>
          <w:i/>
          <w:iCs/>
        </w:rPr>
        <w:t>“NOTING that the International Association of Marine Aids to Navigation and Lighthouse Authorities (IALA) has contributed significantly to the development of internationally harmonized guidance for vessel traffic services”</w:t>
      </w:r>
      <w:r>
        <w:t xml:space="preserve">. </w:t>
      </w:r>
    </w:p>
    <w:p w14:paraId="6F15907E" w14:textId="77777777" w:rsidR="0033745E" w:rsidRDefault="0033745E" w:rsidP="005A68F7">
      <w:pPr>
        <w:pStyle w:val="BodyText"/>
        <w:numPr>
          <w:ilvl w:val="2"/>
          <w:numId w:val="52"/>
        </w:numPr>
      </w:pPr>
      <w:r w:rsidRPr="007F0A1C">
        <w:rPr>
          <w:i/>
          <w:iCs/>
        </w:rPr>
        <w:t>“IALA is recognized as an important contributor to IMO's role and responsibilities relating to vessel traffic services”.</w:t>
      </w:r>
      <w:r>
        <w:t xml:space="preserve"> (</w:t>
      </w:r>
      <w:r w:rsidRPr="006B5891">
        <w:rPr>
          <w:i/>
          <w:iCs/>
        </w:rPr>
        <w:t>Section 1.3</w:t>
      </w:r>
      <w:r>
        <w:t>)</w:t>
      </w:r>
    </w:p>
    <w:p w14:paraId="640A1542" w14:textId="12D66DE5" w:rsidR="006B5891" w:rsidRPr="006B5891" w:rsidRDefault="0033745E" w:rsidP="005A68F7">
      <w:pPr>
        <w:pStyle w:val="BodyText"/>
        <w:numPr>
          <w:ilvl w:val="2"/>
          <w:numId w:val="52"/>
        </w:numPr>
      </w:pPr>
      <w:r w:rsidRPr="007F0A1C">
        <w:rPr>
          <w:i/>
          <w:iCs/>
        </w:rPr>
        <w:t>“Contracting Governments are encouraged to take into account IALA standards and associated recommendations, guidelines and model courses”</w:t>
      </w:r>
      <w:r>
        <w:t>. (</w:t>
      </w:r>
      <w:r w:rsidRPr="006B5891">
        <w:rPr>
          <w:i/>
          <w:iCs/>
        </w:rPr>
        <w:t>Section 9.2</w:t>
      </w:r>
      <w:r>
        <w:t>)</w:t>
      </w:r>
    </w:p>
    <w:p w14:paraId="0E332764" w14:textId="37E4C4C3" w:rsidR="002D36F6" w:rsidRDefault="0062661A" w:rsidP="002D546E">
      <w:pPr>
        <w:pStyle w:val="Heading2"/>
        <w:rPr>
          <w:snapToGrid w:val="0"/>
        </w:rPr>
      </w:pPr>
      <w:bookmarkStart w:id="38" w:name="_Toc143094731"/>
      <w:r>
        <w:rPr>
          <w:snapToGrid w:val="0"/>
        </w:rPr>
        <w:t xml:space="preserve">Implications for </w:t>
      </w:r>
      <w:r w:rsidR="002D36F6" w:rsidRPr="002D36F6">
        <w:rPr>
          <w:snapToGrid w:val="0"/>
        </w:rPr>
        <w:t xml:space="preserve">IALA </w:t>
      </w:r>
      <w:r w:rsidR="00361C16">
        <w:rPr>
          <w:snapToGrid w:val="0"/>
        </w:rPr>
        <w:t>guidance documents</w:t>
      </w:r>
      <w:r w:rsidR="002D36F6" w:rsidRPr="002D36F6">
        <w:rPr>
          <w:snapToGrid w:val="0"/>
        </w:rPr>
        <w:t xml:space="preserve"> relating to VTS</w:t>
      </w:r>
      <w:bookmarkEnd w:id="38"/>
    </w:p>
    <w:p w14:paraId="5B0ECAFE" w14:textId="77777777" w:rsidR="002D36F6" w:rsidRPr="002D36F6" w:rsidRDefault="002D36F6" w:rsidP="002D36F6">
      <w:pPr>
        <w:pStyle w:val="Heading2separationline"/>
      </w:pPr>
    </w:p>
    <w:p w14:paraId="77214E03" w14:textId="4814E3C3" w:rsidR="00153FEE" w:rsidRDefault="00DE5096" w:rsidP="00DE5096">
      <w:pPr>
        <w:pStyle w:val="BodyText"/>
        <w:rPr>
          <w:rFonts w:eastAsiaTheme="majorEastAsia" w:cstheme="majorBidi"/>
          <w:lang w:eastAsia="zh-CN"/>
        </w:rPr>
      </w:pPr>
      <w:r w:rsidRPr="00AD211D">
        <w:rPr>
          <w:rFonts w:eastAsiaTheme="majorEastAsia" w:cstheme="majorBidi"/>
          <w:lang w:eastAsia="zh-CN"/>
        </w:rPr>
        <w:t xml:space="preserve">The implications for IALA Standards </w:t>
      </w:r>
      <w:r w:rsidR="00AD211D">
        <w:rPr>
          <w:rFonts w:eastAsiaTheme="majorEastAsia" w:cstheme="majorBidi"/>
          <w:lang w:eastAsia="zh-CN"/>
        </w:rPr>
        <w:t xml:space="preserve">relating to VTS </w:t>
      </w:r>
      <w:r w:rsidR="00153FEE">
        <w:rPr>
          <w:rFonts w:eastAsiaTheme="majorEastAsia" w:cstheme="majorBidi"/>
          <w:lang w:eastAsia="zh-CN"/>
        </w:rPr>
        <w:t xml:space="preserve">with the advent of MASS </w:t>
      </w:r>
      <w:r w:rsidRPr="00AD211D">
        <w:rPr>
          <w:rFonts w:eastAsiaTheme="majorEastAsia" w:cstheme="majorBidi"/>
          <w:lang w:eastAsia="zh-CN"/>
        </w:rPr>
        <w:t>are significan</w:t>
      </w:r>
      <w:r w:rsidR="00153FEE">
        <w:rPr>
          <w:rFonts w:eastAsiaTheme="majorEastAsia" w:cstheme="majorBidi"/>
          <w:lang w:eastAsia="zh-CN"/>
        </w:rPr>
        <w:t xml:space="preserve">t, noting the role of IALA in </w:t>
      </w:r>
      <w:r w:rsidR="00153FEE" w:rsidRPr="00153FEE">
        <w:rPr>
          <w:rFonts w:eastAsiaTheme="majorEastAsia" w:cstheme="majorBidi"/>
          <w:lang w:eastAsia="zh-CN"/>
        </w:rPr>
        <w:t>contribut</w:t>
      </w:r>
      <w:r w:rsidR="00153FEE">
        <w:rPr>
          <w:rFonts w:eastAsiaTheme="majorEastAsia" w:cstheme="majorBidi"/>
          <w:lang w:eastAsia="zh-CN"/>
        </w:rPr>
        <w:t>ing</w:t>
      </w:r>
      <w:r w:rsidR="00153FEE" w:rsidRPr="00153FEE">
        <w:rPr>
          <w:rFonts w:eastAsiaTheme="majorEastAsia" w:cstheme="majorBidi"/>
          <w:lang w:eastAsia="zh-CN"/>
        </w:rPr>
        <w:t xml:space="preserve"> significantly to the development of internationally harmonized guidance for vessel traffic services</w:t>
      </w:r>
      <w:r w:rsidR="00153FEE">
        <w:rPr>
          <w:rFonts w:eastAsiaTheme="majorEastAsia" w:cstheme="majorBidi"/>
          <w:lang w:eastAsia="zh-CN"/>
        </w:rPr>
        <w:t xml:space="preserve"> (Refer Section 3.5).</w:t>
      </w:r>
    </w:p>
    <w:p w14:paraId="3C169922" w14:textId="504A37A1" w:rsidR="00963E94" w:rsidRDefault="00F17E18" w:rsidP="00DE5096">
      <w:pPr>
        <w:pStyle w:val="BodyText"/>
        <w:rPr>
          <w:rFonts w:eastAsiaTheme="majorEastAsia" w:cstheme="majorBidi"/>
          <w:lang w:eastAsia="zh-CN"/>
        </w:rPr>
      </w:pPr>
      <w:r>
        <w:rPr>
          <w:rFonts w:eastAsiaTheme="majorEastAsia" w:cstheme="majorBidi"/>
          <w:lang w:eastAsia="zh-CN"/>
        </w:rPr>
        <w:t>To facilitate this two Work programme Tasks have been identified:</w:t>
      </w:r>
    </w:p>
    <w:p w14:paraId="6B5012EF" w14:textId="3100D762" w:rsidR="00F17E18" w:rsidRDefault="00F17E18" w:rsidP="005A68F7">
      <w:pPr>
        <w:pStyle w:val="BodyText"/>
        <w:numPr>
          <w:ilvl w:val="0"/>
          <w:numId w:val="51"/>
        </w:numPr>
        <w:rPr>
          <w:rFonts w:eastAsiaTheme="majorEastAsia" w:cstheme="majorBidi"/>
          <w:lang w:eastAsia="zh-CN"/>
        </w:rPr>
      </w:pPr>
      <w:r w:rsidRPr="00F17E18">
        <w:rPr>
          <w:rFonts w:eastAsiaTheme="majorEastAsia" w:cstheme="majorBidi"/>
          <w:lang w:eastAsia="zh-CN"/>
        </w:rPr>
        <w:t xml:space="preserve">Ensuring </w:t>
      </w:r>
      <w:r>
        <w:rPr>
          <w:rFonts w:eastAsiaTheme="majorEastAsia" w:cstheme="majorBidi"/>
          <w:lang w:eastAsia="zh-CN"/>
        </w:rPr>
        <w:t>VTS</w:t>
      </w:r>
      <w:r w:rsidRPr="00F17E18">
        <w:rPr>
          <w:rFonts w:eastAsiaTheme="majorEastAsia" w:cstheme="majorBidi"/>
          <w:lang w:eastAsia="zh-CN"/>
        </w:rPr>
        <w:t xml:space="preserve"> Guidance Documents </w:t>
      </w:r>
      <w:r w:rsidR="001E57BC">
        <w:rPr>
          <w:rFonts w:eastAsiaTheme="majorEastAsia" w:cstheme="majorBidi"/>
          <w:lang w:eastAsia="zh-CN"/>
        </w:rPr>
        <w:t>e</w:t>
      </w:r>
      <w:r w:rsidRPr="00F17E18">
        <w:rPr>
          <w:rFonts w:eastAsiaTheme="majorEastAsia" w:cstheme="majorBidi"/>
          <w:lang w:eastAsia="zh-CN"/>
        </w:rPr>
        <w:t xml:space="preserve">volve </w:t>
      </w:r>
      <w:r w:rsidR="001E57BC">
        <w:rPr>
          <w:rFonts w:eastAsiaTheme="majorEastAsia" w:cstheme="majorBidi"/>
          <w:lang w:eastAsia="zh-CN"/>
        </w:rPr>
        <w:t>w</w:t>
      </w:r>
      <w:r w:rsidRPr="00F17E18">
        <w:rPr>
          <w:rFonts w:eastAsiaTheme="majorEastAsia" w:cstheme="majorBidi"/>
          <w:lang w:eastAsia="zh-CN"/>
        </w:rPr>
        <w:t xml:space="preserve">ith </w:t>
      </w:r>
      <w:r w:rsidR="001E57BC">
        <w:rPr>
          <w:rFonts w:eastAsiaTheme="majorEastAsia" w:cstheme="majorBidi"/>
          <w:lang w:eastAsia="zh-CN"/>
        </w:rPr>
        <w:t>t</w:t>
      </w:r>
      <w:r w:rsidRPr="00F17E18">
        <w:rPr>
          <w:rFonts w:eastAsiaTheme="majorEastAsia" w:cstheme="majorBidi"/>
          <w:lang w:eastAsia="zh-CN"/>
        </w:rPr>
        <w:t xml:space="preserve">he Advent </w:t>
      </w:r>
      <w:r w:rsidR="001E57BC">
        <w:rPr>
          <w:rFonts w:eastAsiaTheme="majorEastAsia" w:cstheme="majorBidi"/>
          <w:lang w:eastAsia="zh-CN"/>
        </w:rPr>
        <w:t>o</w:t>
      </w:r>
      <w:r w:rsidRPr="00F17E18">
        <w:rPr>
          <w:rFonts w:eastAsiaTheme="majorEastAsia" w:cstheme="majorBidi"/>
          <w:lang w:eastAsia="zh-CN"/>
        </w:rPr>
        <w:t>f Mass</w:t>
      </w:r>
    </w:p>
    <w:p w14:paraId="2430F2B8" w14:textId="157A49DE" w:rsidR="00DE4D4C" w:rsidRPr="00DE4D4C" w:rsidRDefault="001E57BC" w:rsidP="00DE4D4C">
      <w:pPr>
        <w:pStyle w:val="BodyText"/>
        <w:numPr>
          <w:ilvl w:val="0"/>
          <w:numId w:val="51"/>
        </w:numPr>
        <w:rPr>
          <w:rFonts w:eastAsiaTheme="majorEastAsia" w:cstheme="majorBidi"/>
          <w:lang w:eastAsia="zh-CN"/>
        </w:rPr>
      </w:pPr>
      <w:r>
        <w:rPr>
          <w:rFonts w:eastAsiaTheme="majorEastAsia" w:cstheme="majorBidi"/>
          <w:lang w:eastAsia="zh-CN"/>
        </w:rPr>
        <w:t>Digital VTS Communications</w:t>
      </w:r>
    </w:p>
    <w:p w14:paraId="5F7E4DCB" w14:textId="77777777" w:rsidR="00B945C1" w:rsidRDefault="00B945C1" w:rsidP="00B945C1">
      <w:pPr>
        <w:pStyle w:val="Heading3"/>
        <w:rPr>
          <w:lang w:eastAsia="zh-CN"/>
        </w:rPr>
      </w:pPr>
      <w:bookmarkStart w:id="39" w:name="_Toc143094732"/>
      <w:r w:rsidRPr="00EA0BF1">
        <w:rPr>
          <w:lang w:eastAsia="zh-CN"/>
        </w:rPr>
        <w:t>Ensuring VTS Guidance documents evolve with the advent of MASS</w:t>
      </w:r>
      <w:bookmarkEnd w:id="39"/>
      <w:r>
        <w:rPr>
          <w:lang w:eastAsia="zh-CN"/>
        </w:rPr>
        <w:t xml:space="preserve"> </w:t>
      </w:r>
    </w:p>
    <w:p w14:paraId="66764BBF" w14:textId="7C3C21D8" w:rsidR="000A0256" w:rsidRPr="000A0256" w:rsidRDefault="00B945C1" w:rsidP="000A0256">
      <w:pPr>
        <w:pStyle w:val="BodyText"/>
        <w:rPr>
          <w:rFonts w:eastAsiaTheme="majorEastAsia" w:cstheme="majorBidi"/>
          <w:lang w:eastAsia="zh-CN"/>
        </w:rPr>
      </w:pPr>
      <w:r w:rsidRPr="00164B78">
        <w:rPr>
          <w:rFonts w:eastAsiaTheme="majorEastAsia" w:cstheme="majorBidi"/>
          <w:lang w:eastAsia="zh-CN"/>
        </w:rPr>
        <w:t xml:space="preserve">To ensure IALA Standards specifically related to the establishment and operation of VTS evolve with the advent of MASS and continue to provide an effective framework for achieving worldwide harmonisation of VTS a </w:t>
      </w:r>
      <w:r w:rsidR="000A0256">
        <w:rPr>
          <w:rFonts w:eastAsiaTheme="majorEastAsia" w:cstheme="majorBidi"/>
          <w:lang w:eastAsia="zh-CN"/>
        </w:rPr>
        <w:t>new work programme task has been proposed</w:t>
      </w:r>
      <w:r w:rsidR="000A0256" w:rsidRPr="000A0256">
        <w:t xml:space="preserve"> </w:t>
      </w:r>
      <w:r w:rsidR="000A0256">
        <w:rPr>
          <w:rFonts w:eastAsiaTheme="majorEastAsia" w:cstheme="majorBidi"/>
          <w:lang w:eastAsia="zh-CN"/>
        </w:rPr>
        <w:t>t</w:t>
      </w:r>
      <w:r w:rsidR="000A0256" w:rsidRPr="000A0256">
        <w:rPr>
          <w:rFonts w:eastAsiaTheme="majorEastAsia" w:cstheme="majorBidi"/>
          <w:lang w:eastAsia="zh-CN"/>
        </w:rPr>
        <w:t>o:</w:t>
      </w:r>
    </w:p>
    <w:p w14:paraId="6344BF7E" w14:textId="29AA1A13" w:rsidR="000A0256" w:rsidRPr="000A0256" w:rsidRDefault="000A0256" w:rsidP="005A68F7">
      <w:pPr>
        <w:pStyle w:val="BodyText"/>
        <w:numPr>
          <w:ilvl w:val="0"/>
          <w:numId w:val="51"/>
        </w:numPr>
        <w:rPr>
          <w:rFonts w:eastAsiaTheme="majorEastAsia" w:cstheme="majorBidi"/>
          <w:lang w:eastAsia="zh-CN"/>
        </w:rPr>
      </w:pPr>
      <w:r w:rsidRPr="000A0256">
        <w:rPr>
          <w:rFonts w:eastAsiaTheme="majorEastAsia" w:cstheme="majorBidi"/>
          <w:lang w:eastAsia="zh-CN"/>
        </w:rPr>
        <w:t>Identify guidance requiring updating/amendment.</w:t>
      </w:r>
    </w:p>
    <w:p w14:paraId="5F732E32" w14:textId="75BFC1F9" w:rsidR="000A0256" w:rsidRPr="000A0256" w:rsidRDefault="000A0256" w:rsidP="005A68F7">
      <w:pPr>
        <w:pStyle w:val="BodyText"/>
        <w:numPr>
          <w:ilvl w:val="0"/>
          <w:numId w:val="51"/>
        </w:numPr>
        <w:rPr>
          <w:rFonts w:eastAsiaTheme="majorEastAsia" w:cstheme="majorBidi"/>
          <w:lang w:eastAsia="zh-CN"/>
        </w:rPr>
      </w:pPr>
      <w:r w:rsidRPr="000A0256">
        <w:rPr>
          <w:rFonts w:eastAsiaTheme="majorEastAsia" w:cstheme="majorBidi"/>
          <w:lang w:eastAsia="zh-CN"/>
        </w:rPr>
        <w:t>Identify additional guidance required with the advent of MASS.</w:t>
      </w:r>
    </w:p>
    <w:p w14:paraId="01ED9401" w14:textId="33A66303" w:rsidR="000A0256" w:rsidRDefault="000A0256" w:rsidP="005A68F7">
      <w:pPr>
        <w:pStyle w:val="BodyText"/>
        <w:numPr>
          <w:ilvl w:val="0"/>
          <w:numId w:val="51"/>
        </w:numPr>
        <w:rPr>
          <w:rFonts w:eastAsiaTheme="majorEastAsia" w:cstheme="majorBidi"/>
          <w:lang w:eastAsia="zh-CN"/>
        </w:rPr>
      </w:pPr>
      <w:r w:rsidRPr="000A0256">
        <w:rPr>
          <w:rFonts w:eastAsiaTheme="majorEastAsia" w:cstheme="majorBidi"/>
          <w:lang w:eastAsia="zh-CN"/>
        </w:rPr>
        <w:t xml:space="preserve">Provide a framework for planning the preparation of amended/new guidance that reflects the conclusions described in the </w:t>
      </w:r>
      <w:r w:rsidRPr="000A0256">
        <w:rPr>
          <w:rFonts w:eastAsiaTheme="majorEastAsia" w:cstheme="majorBidi"/>
          <w:i/>
          <w:iCs/>
          <w:lang w:eastAsia="zh-CN"/>
        </w:rPr>
        <w:t>Discussion Paper - Implications of MASS from a VTS perspective</w:t>
      </w:r>
      <w:r>
        <w:rPr>
          <w:rFonts w:eastAsiaTheme="majorEastAsia" w:cstheme="majorBidi"/>
          <w:lang w:eastAsia="zh-CN"/>
        </w:rPr>
        <w:t>.</w:t>
      </w:r>
    </w:p>
    <w:p w14:paraId="61441E51" w14:textId="31534240" w:rsidR="00B945C1" w:rsidRDefault="000A0256" w:rsidP="00DE5096">
      <w:pPr>
        <w:pStyle w:val="BodyText"/>
        <w:rPr>
          <w:rFonts w:eastAsiaTheme="majorEastAsia" w:cstheme="majorBidi"/>
          <w:lang w:eastAsia="zh-CN"/>
        </w:rPr>
      </w:pPr>
      <w:r>
        <w:rPr>
          <w:rFonts w:eastAsiaTheme="majorEastAsia" w:cstheme="majorBidi"/>
          <w:lang w:eastAsia="zh-CN"/>
        </w:rPr>
        <w:t xml:space="preserve">Note: Refer to </w:t>
      </w:r>
      <w:r w:rsidRPr="000A0256">
        <w:rPr>
          <w:rFonts w:eastAsiaTheme="majorEastAsia" w:cstheme="majorBidi"/>
          <w:i/>
          <w:iCs/>
          <w:lang w:eastAsia="zh-CN"/>
        </w:rPr>
        <w:t>VTS51-9.2.1.3 Proposed new task - MASS - Implications for IALA Guidance</w:t>
      </w:r>
    </w:p>
    <w:p w14:paraId="5D22AC40" w14:textId="712BF34E" w:rsidR="00963E94" w:rsidRDefault="000A0256" w:rsidP="00963E94">
      <w:pPr>
        <w:pStyle w:val="Heading3"/>
        <w:rPr>
          <w:lang w:eastAsia="zh-CN"/>
        </w:rPr>
      </w:pPr>
      <w:bookmarkStart w:id="40" w:name="_Toc143094733"/>
      <w:r>
        <w:rPr>
          <w:lang w:eastAsia="zh-CN"/>
        </w:rPr>
        <w:t>Digital VTS Communications</w:t>
      </w:r>
      <w:bookmarkEnd w:id="40"/>
    </w:p>
    <w:p w14:paraId="0EB31101" w14:textId="4568A474" w:rsidR="00963E94" w:rsidRDefault="00963E94" w:rsidP="00AD211D">
      <w:pPr>
        <w:pStyle w:val="BodyText"/>
        <w:spacing w:before="120" w:line="240" w:lineRule="auto"/>
        <w:rPr>
          <w:rFonts w:eastAsiaTheme="majorEastAsia" w:cstheme="majorBidi"/>
          <w:lang w:eastAsia="zh-CN"/>
        </w:rPr>
      </w:pPr>
      <w:r w:rsidRPr="00963E94">
        <w:rPr>
          <w:rFonts w:eastAsiaTheme="majorEastAsia" w:cstheme="majorBidi"/>
          <w:lang w:eastAsia="zh-CN"/>
        </w:rPr>
        <w:t xml:space="preserve">Consensus is that new/additional guidance will be </w:t>
      </w:r>
      <w:r w:rsidR="001E57BC">
        <w:rPr>
          <w:rFonts w:eastAsiaTheme="majorEastAsia" w:cstheme="majorBidi"/>
          <w:lang w:eastAsia="zh-CN"/>
        </w:rPr>
        <w:t>required, particularly in the short term for</w:t>
      </w:r>
      <w:r>
        <w:rPr>
          <w:rFonts w:eastAsiaTheme="majorEastAsia" w:cstheme="majorBidi"/>
          <w:lang w:eastAsia="zh-CN"/>
        </w:rPr>
        <w:t xml:space="preserve"> VTS digital communications</w:t>
      </w:r>
      <w:r w:rsidR="00A0632F">
        <w:rPr>
          <w:rFonts w:eastAsiaTheme="majorEastAsia" w:cstheme="majorBidi"/>
          <w:lang w:eastAsia="zh-CN"/>
        </w:rPr>
        <w:t xml:space="preserve">.  As a </w:t>
      </w:r>
      <w:r w:rsidR="009A7797">
        <w:rPr>
          <w:rFonts w:eastAsiaTheme="majorEastAsia" w:cstheme="majorBidi"/>
          <w:lang w:eastAsia="zh-CN"/>
        </w:rPr>
        <w:t>result,</w:t>
      </w:r>
      <w:r w:rsidR="00A0632F">
        <w:rPr>
          <w:rFonts w:eastAsiaTheme="majorEastAsia" w:cstheme="majorBidi"/>
          <w:lang w:eastAsia="zh-CN"/>
        </w:rPr>
        <w:t xml:space="preserve"> the Committee has </w:t>
      </w:r>
      <w:r w:rsidR="004E390D">
        <w:rPr>
          <w:rFonts w:eastAsiaTheme="majorEastAsia" w:cstheme="majorBidi"/>
          <w:lang w:eastAsia="zh-CN"/>
        </w:rPr>
        <w:t>identified 3 new tasks, including:</w:t>
      </w:r>
    </w:p>
    <w:p w14:paraId="6ED50077" w14:textId="5FE4EAE7" w:rsidR="00F7473E" w:rsidRPr="00226730" w:rsidRDefault="005354CA" w:rsidP="00407CFD">
      <w:pPr>
        <w:pStyle w:val="BodyText"/>
        <w:numPr>
          <w:ilvl w:val="0"/>
          <w:numId w:val="64"/>
        </w:numPr>
        <w:spacing w:before="120" w:line="240" w:lineRule="auto"/>
        <w:rPr>
          <w:rFonts w:eastAsiaTheme="majorEastAsia" w:cstheme="majorBidi"/>
          <w:lang w:eastAsia="zh-CN"/>
        </w:rPr>
      </w:pPr>
      <w:r w:rsidRPr="00226730">
        <w:rPr>
          <w:rFonts w:eastAsiaTheme="majorEastAsia" w:cstheme="majorBidi"/>
          <w:lang w:eastAsia="zh-CN"/>
        </w:rPr>
        <w:lastRenderedPageBreak/>
        <w:t>VTS5</w:t>
      </w:r>
      <w:r w:rsidR="003A2ABD" w:rsidRPr="00226730">
        <w:rPr>
          <w:rFonts w:eastAsiaTheme="majorEastAsia" w:cstheme="majorBidi"/>
          <w:lang w:eastAsia="zh-CN"/>
        </w:rPr>
        <w:t>3</w:t>
      </w:r>
      <w:r w:rsidR="00C63645" w:rsidRPr="00226730">
        <w:rPr>
          <w:rFonts w:eastAsiaTheme="majorEastAsia" w:cstheme="majorBidi"/>
          <w:lang w:eastAsia="zh-CN"/>
        </w:rPr>
        <w:t xml:space="preserve"> Operations Task 1.3.2 -Development of VTS Digital Communications</w:t>
      </w:r>
    </w:p>
    <w:p w14:paraId="6C149627" w14:textId="590A2F6B" w:rsidR="00432BEB" w:rsidRPr="00226730" w:rsidRDefault="00432BEB" w:rsidP="00407CFD">
      <w:pPr>
        <w:pStyle w:val="BodyText"/>
        <w:numPr>
          <w:ilvl w:val="0"/>
          <w:numId w:val="64"/>
        </w:numPr>
        <w:spacing w:before="120" w:line="240" w:lineRule="auto"/>
        <w:rPr>
          <w:rFonts w:eastAsiaTheme="majorEastAsia" w:cstheme="majorBidi"/>
          <w:lang w:eastAsia="zh-CN"/>
        </w:rPr>
      </w:pPr>
      <w:r w:rsidRPr="00226730">
        <w:rPr>
          <w:rFonts w:eastAsiaTheme="majorEastAsia" w:cstheme="majorBidi"/>
          <w:lang w:eastAsia="zh-CN"/>
        </w:rPr>
        <w:t>VTS52 Guideline on Portrayal of VTS Information</w:t>
      </w:r>
    </w:p>
    <w:p w14:paraId="75D2BC7C" w14:textId="33FECD3A" w:rsidR="00C63645" w:rsidRPr="00226730" w:rsidRDefault="00C63645" w:rsidP="00407CFD">
      <w:pPr>
        <w:pStyle w:val="BodyText"/>
        <w:numPr>
          <w:ilvl w:val="0"/>
          <w:numId w:val="64"/>
        </w:numPr>
        <w:spacing w:before="120" w:line="240" w:lineRule="auto"/>
        <w:rPr>
          <w:rFonts w:eastAsiaTheme="majorEastAsia" w:cstheme="majorBidi"/>
          <w:lang w:eastAsia="zh-CN"/>
        </w:rPr>
      </w:pPr>
      <w:r w:rsidRPr="00226730">
        <w:rPr>
          <w:rFonts w:eastAsiaTheme="majorEastAsia" w:cstheme="majorBidi"/>
          <w:lang w:eastAsia="zh-CN"/>
        </w:rPr>
        <w:t xml:space="preserve">VTS53 Technical Task </w:t>
      </w:r>
      <w:r w:rsidR="003A2ABD" w:rsidRPr="00226730">
        <w:rPr>
          <w:rFonts w:eastAsiaTheme="majorEastAsia" w:cstheme="majorBidi"/>
          <w:lang w:eastAsia="zh-CN"/>
        </w:rPr>
        <w:t>on V</w:t>
      </w:r>
      <w:r w:rsidR="00736C43" w:rsidRPr="00226730">
        <w:rPr>
          <w:rFonts w:eastAsiaTheme="majorEastAsia" w:cstheme="majorBidi"/>
          <w:lang w:eastAsia="zh-CN"/>
        </w:rPr>
        <w:t>TS Digital Information Service</w:t>
      </w:r>
    </w:p>
    <w:p w14:paraId="453AA0A0" w14:textId="097736D4" w:rsidR="0052114C" w:rsidRDefault="005E230C" w:rsidP="005E230C">
      <w:pPr>
        <w:pStyle w:val="Heading1"/>
      </w:pPr>
      <w:bookmarkStart w:id="41" w:name="_Toc143094734"/>
      <w:r w:rsidRPr="005E230C">
        <w:t>references</w:t>
      </w:r>
      <w:bookmarkEnd w:id="41"/>
    </w:p>
    <w:p w14:paraId="7530E8CC" w14:textId="77777777" w:rsidR="0052114C" w:rsidRPr="00933EE0" w:rsidRDefault="0052114C" w:rsidP="0052114C">
      <w:pPr>
        <w:pStyle w:val="Heading1separatationline"/>
      </w:pPr>
    </w:p>
    <w:p w14:paraId="7A9A3A50" w14:textId="1219AABC" w:rsidR="00517FCB" w:rsidRPr="005400D1" w:rsidRDefault="00517FCB" w:rsidP="00131958">
      <w:pPr>
        <w:pStyle w:val="BodyText"/>
        <w:numPr>
          <w:ilvl w:val="0"/>
          <w:numId w:val="33"/>
        </w:numPr>
        <w:rPr>
          <w:lang w:eastAsia="zh-CN"/>
        </w:rPr>
      </w:pPr>
      <w:r w:rsidRPr="005400D1">
        <w:rPr>
          <w:lang w:eastAsia="zh-CN"/>
        </w:rPr>
        <w:t>China MSA. (2020). Scoping exercise on the implications of MASS on VTS documents (VTS48-8-2.6).</w:t>
      </w:r>
    </w:p>
    <w:p w14:paraId="09BBFF62" w14:textId="234965AA" w:rsidR="00517FCB" w:rsidRPr="005400D1" w:rsidRDefault="00671111" w:rsidP="00131958">
      <w:pPr>
        <w:pStyle w:val="BodyText"/>
        <w:numPr>
          <w:ilvl w:val="0"/>
          <w:numId w:val="33"/>
        </w:numPr>
        <w:rPr>
          <w:lang w:eastAsia="zh-CN"/>
        </w:rPr>
      </w:pPr>
      <w:bookmarkStart w:id="42" w:name="_Hlk62898579"/>
      <w:r w:rsidRPr="005400D1">
        <w:rPr>
          <w:lang w:eastAsia="zh-CN"/>
        </w:rPr>
        <w:t>NL Paper on the impact of MASS on VTS (</w:t>
      </w:r>
      <w:r w:rsidR="00517FCB" w:rsidRPr="005400D1">
        <w:rPr>
          <w:lang w:eastAsia="zh-CN"/>
        </w:rPr>
        <w:t>VTS49-3.1.2</w:t>
      </w:r>
      <w:r w:rsidRPr="005400D1">
        <w:rPr>
          <w:lang w:eastAsia="zh-CN"/>
        </w:rPr>
        <w:t>).</w:t>
      </w:r>
    </w:p>
    <w:bookmarkEnd w:id="42"/>
    <w:p w14:paraId="0C4110DF" w14:textId="53BF5657" w:rsidR="00517FCB" w:rsidRPr="005400D1" w:rsidRDefault="00517FCB" w:rsidP="00131958">
      <w:pPr>
        <w:pStyle w:val="BodyText"/>
        <w:numPr>
          <w:ilvl w:val="0"/>
          <w:numId w:val="33"/>
        </w:numPr>
        <w:rPr>
          <w:lang w:eastAsia="zh-CN"/>
        </w:rPr>
      </w:pPr>
      <w:r w:rsidRPr="005400D1">
        <w:rPr>
          <w:lang w:eastAsia="zh-CN"/>
        </w:rPr>
        <w:t xml:space="preserve">IALA. (2019d). VTS COMMITTEE TASK REGISTER FOR 2018 – 2022. </w:t>
      </w:r>
    </w:p>
    <w:p w14:paraId="3730EC51" w14:textId="0E526643" w:rsidR="00517FCB" w:rsidRPr="005400D1" w:rsidRDefault="00517FCB" w:rsidP="00131958">
      <w:pPr>
        <w:pStyle w:val="BodyText"/>
        <w:numPr>
          <w:ilvl w:val="0"/>
          <w:numId w:val="33"/>
        </w:numPr>
        <w:rPr>
          <w:lang w:eastAsia="zh-CN"/>
        </w:rPr>
      </w:pPr>
      <w:r w:rsidRPr="005400D1">
        <w:rPr>
          <w:lang w:eastAsia="zh-CN"/>
        </w:rPr>
        <w:t>IALA Standards S1040</w:t>
      </w:r>
    </w:p>
    <w:p w14:paraId="6AE6A6D5" w14:textId="2BDE1E64" w:rsidR="00517FCB" w:rsidRPr="005400D1" w:rsidRDefault="00517FCB" w:rsidP="00131958">
      <w:pPr>
        <w:pStyle w:val="BodyText"/>
        <w:numPr>
          <w:ilvl w:val="0"/>
          <w:numId w:val="33"/>
        </w:numPr>
        <w:rPr>
          <w:lang w:eastAsia="zh-CN"/>
        </w:rPr>
      </w:pPr>
      <w:r w:rsidRPr="005400D1">
        <w:rPr>
          <w:lang w:eastAsia="zh-CN"/>
        </w:rPr>
        <w:t>IALA Guideline 1141</w:t>
      </w:r>
    </w:p>
    <w:p w14:paraId="5D710242" w14:textId="08D192C4" w:rsidR="00614E14" w:rsidRPr="005400D1" w:rsidRDefault="00614E14" w:rsidP="00131958">
      <w:pPr>
        <w:pStyle w:val="BodyText"/>
        <w:numPr>
          <w:ilvl w:val="0"/>
          <w:numId w:val="33"/>
        </w:numPr>
        <w:rPr>
          <w:lang w:eastAsia="zh-CN"/>
        </w:rPr>
      </w:pPr>
      <w:r w:rsidRPr="005400D1">
        <w:rPr>
          <w:rFonts w:eastAsia="MS Mincho" w:hint="eastAsia"/>
          <w:lang w:eastAsia="ja-JP"/>
        </w:rPr>
        <w:t>I</w:t>
      </w:r>
      <w:r w:rsidRPr="005400D1">
        <w:rPr>
          <w:rFonts w:eastAsia="MS Mincho"/>
          <w:lang w:eastAsia="ja-JP"/>
        </w:rPr>
        <w:t>MO. (2021). MSC.1/Circ.1638</w:t>
      </w:r>
    </w:p>
    <w:p w14:paraId="2D9B1731" w14:textId="15B50AEE" w:rsidR="00517FCB" w:rsidRPr="005400D1" w:rsidRDefault="00517FCB" w:rsidP="00131958">
      <w:pPr>
        <w:pStyle w:val="BodyText"/>
        <w:numPr>
          <w:ilvl w:val="0"/>
          <w:numId w:val="33"/>
        </w:numPr>
        <w:rPr>
          <w:lang w:eastAsia="zh-CN"/>
        </w:rPr>
      </w:pPr>
      <w:r w:rsidRPr="005400D1">
        <w:rPr>
          <w:lang w:eastAsia="zh-CN"/>
        </w:rPr>
        <w:t>IMO. (2019). MSC.1/Circ.1604</w:t>
      </w:r>
    </w:p>
    <w:p w14:paraId="31D5762A" w14:textId="7F72D90F" w:rsidR="00517FCB" w:rsidRPr="005400D1" w:rsidRDefault="00517FCB" w:rsidP="00131958">
      <w:pPr>
        <w:pStyle w:val="BodyText"/>
        <w:numPr>
          <w:ilvl w:val="0"/>
          <w:numId w:val="33"/>
        </w:numPr>
        <w:rPr>
          <w:lang w:eastAsia="zh-CN"/>
        </w:rPr>
      </w:pPr>
      <w:r w:rsidRPr="005400D1">
        <w:rPr>
          <w:lang w:eastAsia="zh-CN"/>
        </w:rPr>
        <w:t xml:space="preserve">IMO. (2018). MSC 100/20/add.1 </w:t>
      </w:r>
    </w:p>
    <w:p w14:paraId="76D1FE9F" w14:textId="77777777" w:rsidR="00C470BA" w:rsidRDefault="00517FCB" w:rsidP="00C470BA">
      <w:pPr>
        <w:pStyle w:val="BodyText"/>
        <w:numPr>
          <w:ilvl w:val="0"/>
          <w:numId w:val="33"/>
        </w:numPr>
        <w:rPr>
          <w:lang w:eastAsia="zh-CN"/>
        </w:rPr>
      </w:pPr>
      <w:r w:rsidRPr="005400D1">
        <w:rPr>
          <w:lang w:eastAsia="zh-CN"/>
        </w:rPr>
        <w:t>IMO. (2017). MSC 98/20/2</w:t>
      </w:r>
    </w:p>
    <w:sectPr w:rsidR="00C470BA" w:rsidSect="00BC4296">
      <w:headerReference w:type="default" r:id="rId27"/>
      <w:footerReference w:type="default" r:id="rId28"/>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1C755" w14:textId="77777777" w:rsidR="00980829" w:rsidRDefault="00980829" w:rsidP="003274DB">
      <w:r>
        <w:separator/>
      </w:r>
    </w:p>
    <w:p w14:paraId="5048C3D2" w14:textId="77777777" w:rsidR="00980829" w:rsidRDefault="00980829"/>
  </w:endnote>
  <w:endnote w:type="continuationSeparator" w:id="0">
    <w:p w14:paraId="4E3B93F8" w14:textId="77777777" w:rsidR="00980829" w:rsidRDefault="00980829" w:rsidP="003274DB">
      <w:r>
        <w:continuationSeparator/>
      </w:r>
    </w:p>
    <w:p w14:paraId="5EA8634A" w14:textId="77777777" w:rsidR="00980829" w:rsidRDefault="009808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6AC97" w14:textId="77777777" w:rsidR="003651E2" w:rsidRDefault="003651E2"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3651E2" w:rsidRDefault="003651E2"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3651E2" w:rsidRDefault="003651E2"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3651E2" w:rsidRDefault="003651E2"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3651E2" w:rsidRDefault="003651E2"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86AA" w14:textId="26D923E3" w:rsidR="003651E2" w:rsidRDefault="003651E2" w:rsidP="008747E0">
    <w:pPr>
      <w:pStyle w:val="Footer"/>
    </w:pPr>
    <w:r w:rsidRPr="00442889">
      <w:rPr>
        <w:noProof/>
        <w:lang w:val="fi-FI" w:eastAsia="fi-FI"/>
      </w:rPr>
      <w:drawing>
        <wp:anchor distT="0" distB="0" distL="114300" distR="114300" simplePos="0" relativeHeight="251647488" behindDoc="1" locked="0" layoutInCell="1" allowOverlap="1" wp14:anchorId="278B4932" wp14:editId="73427874">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fi-FI" w:eastAsia="fi-FI"/>
      </w:rPr>
      <mc:AlternateContent>
        <mc:Choice Requires="wps">
          <w:drawing>
            <wp:anchor distT="0" distB="0" distL="114300" distR="114300" simplePos="0" relativeHeight="251648512" behindDoc="0" locked="0" layoutInCell="1" allowOverlap="1" wp14:anchorId="6632812E" wp14:editId="7A10A88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974BC8" id="Connecteur droit 11"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p w14:paraId="236216F4" w14:textId="04857357" w:rsidR="003651E2" w:rsidRPr="00ED2A8D" w:rsidRDefault="003651E2" w:rsidP="008747E0">
    <w:pPr>
      <w:pStyle w:val="Footer"/>
    </w:pPr>
  </w:p>
  <w:p w14:paraId="05175766" w14:textId="09C6F44C" w:rsidR="003651E2" w:rsidRPr="00ED2A8D" w:rsidRDefault="003651E2" w:rsidP="008679A0">
    <w:pPr>
      <w:pStyle w:val="Footer"/>
      <w:tabs>
        <w:tab w:val="left" w:pos="1781"/>
        <w:tab w:val="left" w:pos="3434"/>
      </w:tabs>
    </w:pPr>
    <w:r>
      <w:tab/>
    </w:r>
    <w:r>
      <w:tab/>
    </w:r>
  </w:p>
  <w:p w14:paraId="6B80A5D7" w14:textId="77777777" w:rsidR="003651E2" w:rsidRPr="00ED2A8D" w:rsidRDefault="003651E2" w:rsidP="008747E0">
    <w:pPr>
      <w:pStyle w:val="Footer"/>
    </w:pPr>
  </w:p>
  <w:p w14:paraId="41671561" w14:textId="6F50965C" w:rsidR="003651E2" w:rsidRPr="00ED2A8D" w:rsidRDefault="003651E2"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9A86" w14:textId="77777777" w:rsidR="003651E2" w:rsidRDefault="003651E2" w:rsidP="00525922">
    <w:pPr>
      <w:pStyle w:val="Footerlandscape"/>
    </w:pPr>
    <w:r>
      <w:rPr>
        <w:noProof/>
        <w:lang w:val="fi-FI" w:eastAsia="fi-FI"/>
      </w:rPr>
      <mc:AlternateContent>
        <mc:Choice Requires="wps">
          <w:drawing>
            <wp:anchor distT="0" distB="0" distL="114300" distR="114300" simplePos="0" relativeHeight="251650560" behindDoc="0" locked="0" layoutInCell="1" allowOverlap="1" wp14:anchorId="4C736DAB" wp14:editId="413F9C31">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FFCE93" id="Connecteur droit 11"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4FDD847" w14:textId="59534113" w:rsidR="003651E2" w:rsidRPr="00C907DF" w:rsidRDefault="003651E2"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0768D0">
      <w:rPr>
        <w:noProof/>
        <w:szCs w:val="15"/>
      </w:rPr>
      <w:t>Guideline</w:t>
    </w:r>
    <w:r>
      <w:rPr>
        <w:noProof/>
        <w:szCs w:val="15"/>
        <w:lang w:val="fr-FR"/>
      </w:rPr>
      <w:t xml:space="preserve"> number</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5E2AEC1B" w:rsidR="003651E2" w:rsidRPr="00525922" w:rsidRDefault="003651E2"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A075A" w14:textId="77777777" w:rsidR="003651E2" w:rsidRPr="00C716E5" w:rsidRDefault="003651E2" w:rsidP="00C716E5">
    <w:pPr>
      <w:pStyle w:val="Footer"/>
      <w:rPr>
        <w:sz w:val="15"/>
        <w:szCs w:val="15"/>
      </w:rPr>
    </w:pPr>
  </w:p>
  <w:p w14:paraId="6FC904F9" w14:textId="77777777" w:rsidR="003651E2" w:rsidRDefault="003651E2" w:rsidP="00C716E5">
    <w:pPr>
      <w:pStyle w:val="Footerportrait"/>
    </w:pPr>
  </w:p>
  <w:p w14:paraId="0DD0B946" w14:textId="18A99AF0" w:rsidR="003651E2" w:rsidRPr="00C907DF" w:rsidRDefault="003651E2" w:rsidP="00C716E5">
    <w:pPr>
      <w:pStyle w:val="Footerportrait"/>
      <w:rPr>
        <w:rStyle w:val="PageNumber"/>
        <w:szCs w:val="15"/>
        <w:lang w:eastAsia="zh-CN"/>
      </w:rPr>
    </w:pPr>
    <w:r w:rsidRPr="002F5A38">
      <w:fldChar w:fldCharType="begin"/>
    </w:r>
    <w:r w:rsidRPr="002F5A38">
      <w:rPr>
        <w:lang w:val="fi-FI" w:eastAsia="zh-CN"/>
      </w:rPr>
      <w:instrText xml:space="preserve"> STYLEREF "Document type" \* MERGEFORMAT </w:instrText>
    </w:r>
    <w:r w:rsidRPr="002F5A38">
      <w:fldChar w:fldCharType="separate"/>
    </w:r>
    <w:r w:rsidR="00B80E16">
      <w:rPr>
        <w:lang w:val="fi-FI" w:eastAsia="zh-CN"/>
      </w:rPr>
      <w:t>DISCUSSION PAPER</w:t>
    </w:r>
    <w:r w:rsidRPr="002F5A38">
      <w:fldChar w:fldCharType="end"/>
    </w:r>
    <w:r w:rsidRPr="002F5A38">
      <w:rPr>
        <w:lang w:val="fi-FI" w:eastAsia="zh-CN"/>
      </w:rPr>
      <w:t xml:space="preserve"> </w:t>
    </w:r>
    <w:r w:rsidRPr="002F5A38">
      <w:fldChar w:fldCharType="begin"/>
    </w:r>
    <w:r w:rsidRPr="002F5A38">
      <w:rPr>
        <w:lang w:val="fi-FI" w:eastAsia="zh-CN"/>
      </w:rPr>
      <w:instrText xml:space="preserve"> STYLEREF "Document number" \* MERGEFORMAT </w:instrText>
    </w:r>
    <w:r w:rsidRPr="002F5A38">
      <w:fldChar w:fldCharType="separate"/>
    </w:r>
    <w:r w:rsidR="00B80E16">
      <w:rPr>
        <w:b w:val="0"/>
        <w:bCs/>
      </w:rPr>
      <w:t>Error! No text of specified style in document.</w:t>
    </w:r>
    <w:r w:rsidRPr="002F5A38">
      <w:fldChar w:fldCharType="end"/>
    </w:r>
    <w:r w:rsidRPr="002F5A38">
      <w:rPr>
        <w:lang w:val="fi-FI" w:eastAsia="zh-CN"/>
      </w:rPr>
      <w:t xml:space="preserve"> </w:t>
    </w:r>
    <w:r w:rsidRPr="002F5A38">
      <w:rPr>
        <w:lang w:eastAsia="zh-CN"/>
      </w:rPr>
      <w:t xml:space="preserve">– </w:t>
    </w:r>
    <w:r w:rsidRPr="002F5A38">
      <w:fldChar w:fldCharType="begin"/>
    </w:r>
    <w:r w:rsidRPr="002F5A38">
      <w:rPr>
        <w:lang w:eastAsia="zh-CN"/>
      </w:rPr>
      <w:instrText xml:space="preserve"> STYLEREF "Document name" \* MERGEFORMAT </w:instrText>
    </w:r>
    <w:r w:rsidRPr="002F5A38">
      <w:fldChar w:fldCharType="separate"/>
    </w:r>
    <w:r w:rsidR="00B80E16">
      <w:rPr>
        <w:b w:val="0"/>
        <w:bCs/>
      </w:rPr>
      <w:t>Error! No text of specified style in document.</w:t>
    </w:r>
    <w:r w:rsidRPr="002F5A38">
      <w:fldChar w:fldCharType="end"/>
    </w:r>
  </w:p>
  <w:p w14:paraId="1B606CCD" w14:textId="13B71957" w:rsidR="003651E2" w:rsidRPr="00C907DF" w:rsidRDefault="00000000" w:rsidP="00C716E5">
    <w:pPr>
      <w:pStyle w:val="Footerportrait"/>
    </w:pPr>
    <w:fldSimple w:instr=" STYLEREF &quot;Edition number&quot; \* MERGEFORMAT ">
      <w:r w:rsidR="00B80E16" w:rsidRPr="00B80E16">
        <w:rPr>
          <w:b w:val="0"/>
          <w:bCs/>
        </w:rPr>
        <w:t>Working Paper</w:t>
      </w:r>
      <w:r w:rsidR="00B80E16">
        <w:t xml:space="preserve"> Edition 0.4</w:t>
      </w:r>
    </w:fldSimple>
    <w:r w:rsidR="003651E2">
      <w:t xml:space="preserve"> Date:</w:t>
    </w:r>
    <w:fldSimple w:instr=" STYLEREF &quot;Document date&quot; \* MERGEFORMAT ">
      <w:r w:rsidR="00B80E16">
        <w:t>SEPTEMBER 2023</w:t>
      </w:r>
    </w:fldSimple>
    <w:r w:rsidR="003651E2" w:rsidRPr="00C907DF">
      <w:tab/>
    </w:r>
    <w:r w:rsidR="003651E2">
      <w:t xml:space="preserve">P </w:t>
    </w:r>
    <w:r w:rsidR="003651E2" w:rsidRPr="00C907DF">
      <w:rPr>
        <w:rStyle w:val="PageNumber"/>
        <w:szCs w:val="15"/>
      </w:rPr>
      <w:fldChar w:fldCharType="begin"/>
    </w:r>
    <w:r w:rsidR="003651E2" w:rsidRPr="00C907DF">
      <w:rPr>
        <w:rStyle w:val="PageNumber"/>
        <w:szCs w:val="15"/>
      </w:rPr>
      <w:instrText xml:space="preserve">PAGE  </w:instrText>
    </w:r>
    <w:r w:rsidR="003651E2" w:rsidRPr="00C907DF">
      <w:rPr>
        <w:rStyle w:val="PageNumber"/>
        <w:szCs w:val="15"/>
      </w:rPr>
      <w:fldChar w:fldCharType="separate"/>
    </w:r>
    <w:r w:rsidR="003651E2">
      <w:rPr>
        <w:rStyle w:val="PageNumber"/>
        <w:szCs w:val="15"/>
      </w:rPr>
      <w:t>4</w:t>
    </w:r>
    <w:r w:rsidR="003651E2"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65AF4" w14:textId="77777777" w:rsidR="003651E2" w:rsidRDefault="003651E2" w:rsidP="00C716E5">
    <w:pPr>
      <w:pStyle w:val="Footer"/>
    </w:pPr>
  </w:p>
  <w:p w14:paraId="4D7BEBDA" w14:textId="77777777" w:rsidR="003651E2" w:rsidRDefault="003651E2" w:rsidP="00C716E5">
    <w:pPr>
      <w:pStyle w:val="Footerportrait"/>
    </w:pPr>
  </w:p>
  <w:p w14:paraId="2613E04A" w14:textId="280915D1" w:rsidR="003651E2" w:rsidRPr="00C907DF" w:rsidRDefault="003651E2" w:rsidP="00C716E5">
    <w:pPr>
      <w:pStyle w:val="Footerportrait"/>
      <w:rPr>
        <w:rStyle w:val="PageNumber"/>
        <w:szCs w:val="15"/>
        <w:lang w:eastAsia="zh-CN"/>
      </w:rPr>
    </w:pPr>
    <w:r>
      <w:fldChar w:fldCharType="begin"/>
    </w:r>
    <w:r w:rsidRPr="00FE22E5">
      <w:rPr>
        <w:lang w:val="fi-FI" w:eastAsia="zh-CN"/>
      </w:rPr>
      <w:instrText xml:space="preserve"> STYLEREF "Document type" \* MERGEFORMAT </w:instrText>
    </w:r>
    <w:r>
      <w:fldChar w:fldCharType="separate"/>
    </w:r>
    <w:r w:rsidR="00B80E16">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B80E16">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B80E16">
      <w:rPr>
        <w:b w:val="0"/>
        <w:bCs/>
      </w:rPr>
      <w:t>Error! No text of specified style in document.</w:t>
    </w:r>
    <w:r>
      <w:fldChar w:fldCharType="end"/>
    </w:r>
  </w:p>
  <w:p w14:paraId="63904568" w14:textId="5676D5AB" w:rsidR="003651E2" w:rsidRPr="00525922" w:rsidRDefault="00000000" w:rsidP="00C716E5">
    <w:pPr>
      <w:pStyle w:val="Footerportrait"/>
    </w:pPr>
    <w:fldSimple w:instr=" STYLEREF &quot;Edition number&quot; \* MERGEFORMAT ">
      <w:r w:rsidR="00B80E16" w:rsidRPr="00B80E16">
        <w:rPr>
          <w:b w:val="0"/>
          <w:bCs/>
        </w:rPr>
        <w:t>Working Paper</w:t>
      </w:r>
      <w:r w:rsidR="00B80E16">
        <w:t xml:space="preserve"> Edition 0.4</w:t>
      </w:r>
    </w:fldSimple>
    <w:r w:rsidR="003651E2" w:rsidRPr="00C907DF">
      <w:tab/>
    </w:r>
    <w:r w:rsidR="003651E2">
      <w:t xml:space="preserve">P </w:t>
    </w:r>
    <w:r w:rsidR="003651E2" w:rsidRPr="00C907DF">
      <w:rPr>
        <w:rStyle w:val="PageNumber"/>
        <w:szCs w:val="15"/>
      </w:rPr>
      <w:fldChar w:fldCharType="begin"/>
    </w:r>
    <w:r w:rsidR="003651E2" w:rsidRPr="00C907DF">
      <w:rPr>
        <w:rStyle w:val="PageNumber"/>
        <w:szCs w:val="15"/>
      </w:rPr>
      <w:instrText xml:space="preserve">PAGE  </w:instrText>
    </w:r>
    <w:r w:rsidR="003651E2" w:rsidRPr="00C907DF">
      <w:rPr>
        <w:rStyle w:val="PageNumber"/>
        <w:szCs w:val="15"/>
      </w:rPr>
      <w:fldChar w:fldCharType="separate"/>
    </w:r>
    <w:r w:rsidR="003651E2">
      <w:rPr>
        <w:rStyle w:val="PageNumber"/>
        <w:szCs w:val="15"/>
      </w:rPr>
      <w:t>3</w:t>
    </w:r>
    <w:r w:rsidR="003651E2"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F9267" w14:textId="66010C02" w:rsidR="003651E2" w:rsidRPr="00DE4D4C" w:rsidRDefault="003651E2" w:rsidP="00DE4D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A17D9" w14:textId="77777777" w:rsidR="00980829" w:rsidRDefault="00980829" w:rsidP="003274DB">
      <w:r>
        <w:separator/>
      </w:r>
    </w:p>
    <w:p w14:paraId="22C1BE52" w14:textId="77777777" w:rsidR="00980829" w:rsidRDefault="00980829"/>
  </w:footnote>
  <w:footnote w:type="continuationSeparator" w:id="0">
    <w:p w14:paraId="3E64F624" w14:textId="77777777" w:rsidR="00980829" w:rsidRDefault="00980829" w:rsidP="003274DB">
      <w:r>
        <w:continuationSeparator/>
      </w:r>
    </w:p>
    <w:p w14:paraId="4243A89B" w14:textId="77777777" w:rsidR="00980829" w:rsidRDefault="00980829"/>
  </w:footnote>
  <w:footnote w:id="1">
    <w:p w14:paraId="7EE77D97" w14:textId="66A270DF" w:rsidR="003651E2" w:rsidRPr="003D6078" w:rsidRDefault="003651E2">
      <w:pPr>
        <w:pStyle w:val="FootnoteText"/>
        <w:rPr>
          <w:lang w:val="en-AU"/>
        </w:rPr>
      </w:pPr>
      <w:r>
        <w:rPr>
          <w:rStyle w:val="FootnoteReference"/>
        </w:rPr>
        <w:footnoteRef/>
      </w:r>
      <w:r>
        <w:t xml:space="preserve"> The degrees of autonomy are</w:t>
      </w:r>
      <w:r>
        <w:rPr>
          <w:lang w:val="en-AU"/>
        </w:rPr>
        <w:t xml:space="preserve"> as defined by the IMO for the purposes of the Regulatory Scoping Exercise completed</w:t>
      </w:r>
      <w:r w:rsidRPr="003D6078">
        <w:t xml:space="preserve"> </w:t>
      </w:r>
      <w:r w:rsidRPr="003D6078">
        <w:rPr>
          <w:lang w:val="en-AU"/>
        </w:rPr>
        <w:t>at the 103rd Session of the MSC in May 2021</w:t>
      </w:r>
      <w:r>
        <w:rPr>
          <w:lang w:val="en-AU"/>
        </w:rPr>
        <w:t xml:space="preserve"> </w:t>
      </w:r>
    </w:p>
  </w:footnote>
  <w:footnote w:id="2">
    <w:p w14:paraId="7E9BB926" w14:textId="77777777" w:rsidR="003651E2" w:rsidRPr="00CA478A" w:rsidRDefault="003651E2" w:rsidP="007C389C">
      <w:pPr>
        <w:pStyle w:val="FootnoteText"/>
        <w:ind w:left="0" w:firstLine="0"/>
        <w:rPr>
          <w:lang w:val="en-AU"/>
        </w:rPr>
      </w:pPr>
    </w:p>
  </w:footnote>
  <w:footnote w:id="3">
    <w:p w14:paraId="42CDA035" w14:textId="77777777" w:rsidR="003651E2" w:rsidRPr="00E05E90" w:rsidRDefault="003651E2">
      <w:pPr>
        <w:pStyle w:val="FootnoteText"/>
        <w:rPr>
          <w:lang w:val="en-AU"/>
        </w:rPr>
      </w:pPr>
    </w:p>
  </w:footnote>
  <w:footnote w:id="4">
    <w:p w14:paraId="58C6AB4B" w14:textId="315AFB36" w:rsidR="003651E2" w:rsidRPr="00E05E90" w:rsidRDefault="003651E2" w:rsidP="00DE4D4C">
      <w:pPr>
        <w:pStyle w:val="FootnoteText"/>
        <w:ind w:left="0" w:firstLine="0"/>
        <w:rPr>
          <w:lang w:val="en-A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1184" w14:textId="0C5ADABC" w:rsidR="003651E2" w:rsidRDefault="003651E2">
    <w:pPr>
      <w:pStyle w:val="Header"/>
    </w:pPr>
    <w:r>
      <w:rPr>
        <w:noProof/>
        <w:lang w:val="fi-FI" w:eastAsia="fi-FI"/>
      </w:rPr>
      <mc:AlternateContent>
        <mc:Choice Requires="wps">
          <w:drawing>
            <wp:anchor distT="0" distB="0" distL="114300" distR="114300" simplePos="0" relativeHeight="251660800" behindDoc="1" locked="0" layoutInCell="0" allowOverlap="1" wp14:anchorId="7C59FA3D" wp14:editId="3A5260DF">
              <wp:simplePos x="0" y="0"/>
              <wp:positionH relativeFrom="margin">
                <wp:align>center</wp:align>
              </wp:positionH>
              <wp:positionV relativeFrom="margin">
                <wp:align>center</wp:align>
              </wp:positionV>
              <wp:extent cx="5709920" cy="3425825"/>
              <wp:effectExtent l="0" t="1247775" r="0" b="717550"/>
              <wp:wrapNone/>
              <wp:docPr id="17"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BCB3E8F" w14:textId="77777777" w:rsidR="003651E2" w:rsidRDefault="003651E2"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59FA3D" id="_x0000_t202" coordsize="21600,21600" o:spt="202" path="m,l,21600r21600,l21600,xe">
              <v:stroke joinstyle="miter"/>
              <v:path gradientshapeok="t" o:connecttype="rect"/>
            </v:shapetype>
            <v:shape id="WordArt 2" o:spid="_x0000_s1026" type="#_x0000_t202" style="position:absolute;margin-left:0;margin-top:0;width:449.6pt;height:269.75pt;rotation:-45;z-index:-2516556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6BCB3E8F" w14:textId="77777777" w:rsidR="003651E2" w:rsidRDefault="003651E2"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DDE8E" w14:textId="77777777" w:rsidR="003651E2" w:rsidRDefault="003651E2">
    <w:pPr>
      <w:pStyle w:val="BodyText"/>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2A9E" w14:textId="2EC310B6" w:rsidR="003651E2" w:rsidRDefault="003651E2" w:rsidP="00B6066D">
    <w:pPr>
      <w:pStyle w:val="Header"/>
      <w:jc w:val="right"/>
    </w:pPr>
    <w:r>
      <w:rPr>
        <w:noProof/>
        <w:lang w:val="fi-FI" w:eastAsia="fi-FI"/>
      </w:rPr>
      <mc:AlternateContent>
        <mc:Choice Requires="wps">
          <w:drawing>
            <wp:anchor distT="45720" distB="45720" distL="114300" distR="114300" simplePos="0" relativeHeight="251658752" behindDoc="0" locked="0" layoutInCell="1" allowOverlap="1" wp14:anchorId="4975722A" wp14:editId="608049A3">
              <wp:simplePos x="0" y="0"/>
              <wp:positionH relativeFrom="column">
                <wp:posOffset>4343400</wp:posOffset>
              </wp:positionH>
              <wp:positionV relativeFrom="paragraph">
                <wp:posOffset>114935</wp:posOffset>
              </wp:positionV>
              <wp:extent cx="2094230" cy="546100"/>
              <wp:effectExtent l="0" t="0" r="2032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4230" cy="546100"/>
                      </a:xfrm>
                      <a:prstGeom prst="rect">
                        <a:avLst/>
                      </a:prstGeom>
                      <a:solidFill>
                        <a:srgbClr val="FFFFFF"/>
                      </a:solidFill>
                      <a:ln w="9525">
                        <a:solidFill>
                          <a:srgbClr val="000000"/>
                        </a:solidFill>
                        <a:miter lim="800000"/>
                        <a:headEnd/>
                        <a:tailEnd/>
                      </a:ln>
                    </wps:spPr>
                    <wps:txbx>
                      <w:txbxContent>
                        <w:p w14:paraId="3883D5A0" w14:textId="5AE7BD85" w:rsidR="003651E2" w:rsidRPr="00D051FF" w:rsidRDefault="003651E2" w:rsidP="002B5247">
                          <w:pPr>
                            <w:jc w:val="right"/>
                            <w:rPr>
                              <w:sz w:val="22"/>
                              <w:highlight w:val="yellow"/>
                            </w:rPr>
                          </w:pPr>
                          <w:r w:rsidRPr="00D051FF">
                            <w:rPr>
                              <w:sz w:val="22"/>
                              <w:highlight w:val="yellow"/>
                            </w:rPr>
                            <w:t xml:space="preserve">TG1.2.5 </w:t>
                          </w:r>
                        </w:p>
                        <w:p w14:paraId="01770C83" w14:textId="1809B337" w:rsidR="003651E2" w:rsidRPr="00646145" w:rsidRDefault="00B80E16" w:rsidP="008400E6">
                          <w:pPr>
                            <w:jc w:val="right"/>
                            <w:rPr>
                              <w:sz w:val="22"/>
                            </w:rPr>
                          </w:pPr>
                          <w:r>
                            <w:rPr>
                              <w:sz w:val="22"/>
                              <w:highlight w:val="yellow"/>
                            </w:rPr>
                            <w:t>Input to</w:t>
                          </w:r>
                          <w:r w:rsidR="003651E2" w:rsidRPr="00D051FF">
                            <w:rPr>
                              <w:sz w:val="22"/>
                              <w:highlight w:val="yellow"/>
                            </w:rPr>
                            <w:t xml:space="preserve"> VT</w:t>
                          </w:r>
                          <w:r w:rsidR="003651E2" w:rsidRPr="00B80E16">
                            <w:rPr>
                              <w:sz w:val="22"/>
                              <w:highlight w:val="yellow"/>
                            </w:rPr>
                            <w:t>S5</w:t>
                          </w:r>
                          <w:r w:rsidRPr="00B80E16">
                            <w:rPr>
                              <w:sz w:val="22"/>
                              <w:highlight w:val="yellow"/>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75722A" id="_x0000_t202" coordsize="21600,21600" o:spt="202" path="m,l,21600r21600,l21600,xe">
              <v:stroke joinstyle="miter"/>
              <v:path gradientshapeok="t" o:connecttype="rect"/>
            </v:shapetype>
            <v:shape id="Text Box 2" o:spid="_x0000_s1027" type="#_x0000_t202" style="position:absolute;left:0;text-align:left;margin-left:342pt;margin-top:9.05pt;width:164.9pt;height:43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">
              <v:textbox>
                <w:txbxContent>
                  <w:p w14:paraId="3883D5A0" w14:textId="5AE7BD85" w:rsidR="003651E2" w:rsidRPr="00D051FF" w:rsidRDefault="003651E2" w:rsidP="002B5247">
                    <w:pPr>
                      <w:jc w:val="right"/>
                      <w:rPr>
                        <w:sz w:val="22"/>
                        <w:highlight w:val="yellow"/>
                      </w:rPr>
                    </w:pPr>
                    <w:r w:rsidRPr="00D051FF">
                      <w:rPr>
                        <w:sz w:val="22"/>
                        <w:highlight w:val="yellow"/>
                      </w:rPr>
                      <w:t xml:space="preserve">TG1.2.5 </w:t>
                    </w:r>
                  </w:p>
                  <w:p w14:paraId="01770C83" w14:textId="1809B337" w:rsidR="003651E2" w:rsidRPr="00646145" w:rsidRDefault="00B80E16" w:rsidP="008400E6">
                    <w:pPr>
                      <w:jc w:val="right"/>
                      <w:rPr>
                        <w:sz w:val="22"/>
                      </w:rPr>
                    </w:pPr>
                    <w:r>
                      <w:rPr>
                        <w:sz w:val="22"/>
                        <w:highlight w:val="yellow"/>
                      </w:rPr>
                      <w:t>Input to</w:t>
                    </w:r>
                    <w:r w:rsidR="003651E2" w:rsidRPr="00D051FF">
                      <w:rPr>
                        <w:sz w:val="22"/>
                        <w:highlight w:val="yellow"/>
                      </w:rPr>
                      <w:t xml:space="preserve"> VT</w:t>
                    </w:r>
                    <w:r w:rsidR="003651E2" w:rsidRPr="00B80E16">
                      <w:rPr>
                        <w:sz w:val="22"/>
                        <w:highlight w:val="yellow"/>
                      </w:rPr>
                      <w:t>S5</w:t>
                    </w:r>
                    <w:r w:rsidRPr="00B80E16">
                      <w:rPr>
                        <w:sz w:val="22"/>
                        <w:highlight w:val="yellow"/>
                      </w:rPr>
                      <w:t>4</w:t>
                    </w:r>
                  </w:p>
                </w:txbxContent>
              </v:textbox>
              <w10:wrap type="square"/>
            </v:shape>
          </w:pict>
        </mc:Fallback>
      </mc:AlternateContent>
    </w:r>
    <w:r w:rsidRPr="00442889">
      <w:rPr>
        <w:noProof/>
        <w:lang w:val="fi-FI" w:eastAsia="fi-FI"/>
      </w:rPr>
      <w:drawing>
        <wp:anchor distT="0" distB="0" distL="114300" distR="114300" simplePos="0" relativeHeight="251655680" behindDoc="1" locked="0" layoutInCell="1" allowOverlap="1" wp14:anchorId="7986133B" wp14:editId="6744ECA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4009A9CF" w:rsidR="003651E2" w:rsidRDefault="003651E2" w:rsidP="00B6066D">
    <w:pPr>
      <w:pStyle w:val="Header"/>
      <w:jc w:val="right"/>
    </w:pPr>
  </w:p>
  <w:p w14:paraId="294C62FA" w14:textId="233ACF75" w:rsidR="003651E2" w:rsidRDefault="003651E2" w:rsidP="00B6066D">
    <w:pPr>
      <w:pStyle w:val="Header"/>
      <w:jc w:val="right"/>
    </w:pPr>
  </w:p>
  <w:p w14:paraId="36C3E9FB" w14:textId="379BEF4B" w:rsidR="003651E2" w:rsidRDefault="003651E2" w:rsidP="008747E0">
    <w:pPr>
      <w:pStyle w:val="Header"/>
    </w:pPr>
  </w:p>
  <w:p w14:paraId="14F42252" w14:textId="6BCF405C" w:rsidR="003651E2" w:rsidRDefault="003651E2" w:rsidP="008747E0">
    <w:pPr>
      <w:pStyle w:val="Header"/>
    </w:pPr>
  </w:p>
  <w:p w14:paraId="74D558FC" w14:textId="55FAA32E" w:rsidR="003651E2" w:rsidRDefault="003651E2" w:rsidP="008747E0">
    <w:pPr>
      <w:pStyle w:val="Header"/>
    </w:pPr>
    <w:r>
      <w:rPr>
        <w:noProof/>
        <w:lang w:val="fi-FI" w:eastAsia="fi-FI"/>
      </w:rPr>
      <w:drawing>
        <wp:anchor distT="0" distB="0" distL="114300" distR="114300" simplePos="0" relativeHeight="251652608" behindDoc="1" locked="0" layoutInCell="1" allowOverlap="1" wp14:anchorId="421992AC" wp14:editId="1354F609">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3651E2" w:rsidRPr="00ED2A8D" w:rsidRDefault="003651E2" w:rsidP="008747E0">
    <w:pPr>
      <w:pStyle w:val="Header"/>
    </w:pPr>
  </w:p>
  <w:p w14:paraId="6AD2C8D3" w14:textId="54235034" w:rsidR="003651E2" w:rsidRPr="00ED2A8D" w:rsidRDefault="003651E2"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D27DC" w14:textId="513EDB1A" w:rsidR="003651E2" w:rsidRDefault="003651E2">
    <w:pPr>
      <w:pStyle w:val="Header"/>
    </w:pPr>
    <w:r>
      <w:rPr>
        <w:noProof/>
        <w:lang w:val="fi-FI" w:eastAsia="fi-FI"/>
      </w:rPr>
      <w:drawing>
        <wp:anchor distT="0" distB="0" distL="114300" distR="114300" simplePos="0" relativeHeight="251649536" behindDoc="1" locked="0" layoutInCell="1" allowOverlap="1" wp14:anchorId="4BB74415" wp14:editId="6C1D75D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3651E2" w:rsidRDefault="003651E2">
    <w:pPr>
      <w:pStyle w:val="Header"/>
    </w:pPr>
  </w:p>
  <w:p w14:paraId="60B8593E" w14:textId="77777777" w:rsidR="003651E2" w:rsidRDefault="003651E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2813E" w14:textId="2853FC02" w:rsidR="003651E2" w:rsidRDefault="003651E2">
    <w:pPr>
      <w:pStyle w:val="Header"/>
    </w:pPr>
    <w:r>
      <w:rPr>
        <w:noProof/>
        <w:lang w:val="fi-FI" w:eastAsia="fi-FI"/>
      </w:rPr>
      <mc:AlternateContent>
        <mc:Choice Requires="wps">
          <w:drawing>
            <wp:anchor distT="0" distB="0" distL="114300" distR="114300" simplePos="0" relativeHeight="251662848" behindDoc="1" locked="0" layoutInCell="0" allowOverlap="1" wp14:anchorId="0A80A743" wp14:editId="7A484FFC">
              <wp:simplePos x="0" y="0"/>
              <wp:positionH relativeFrom="margin">
                <wp:align>center</wp:align>
              </wp:positionH>
              <wp:positionV relativeFrom="margin">
                <wp:align>center</wp:align>
              </wp:positionV>
              <wp:extent cx="5709920" cy="3425825"/>
              <wp:effectExtent l="0" t="1247775" r="0" b="717550"/>
              <wp:wrapNone/>
              <wp:docPr id="12"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D10FA8" w14:textId="77777777" w:rsidR="003651E2" w:rsidRDefault="003651E2"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80A743" id="_x0000_t202" coordsize="21600,21600" o:spt="202" path="m,l,21600r21600,l21600,xe">
              <v:stroke joinstyle="miter"/>
              <v:path gradientshapeok="t" o:connecttype="rect"/>
            </v:shapetype>
            <v:shape id="WordArt 5" o:spid="_x0000_s1028" type="#_x0000_t202" style="position:absolute;margin-left:0;margin-top:0;width:449.6pt;height:269.75pt;rotation:-45;z-index:-251653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Z+q+A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" o:allowincell="f" filled="f" stroked="f">
              <v:stroke joinstyle="round"/>
              <o:lock v:ext="edit" shapetype="t"/>
              <v:textbox style="mso-fit-shape-to-text:t">
                <w:txbxContent>
                  <w:p w14:paraId="45D10FA8" w14:textId="77777777" w:rsidR="003651E2" w:rsidRDefault="003651E2"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0FE5" w14:textId="730A8A0D" w:rsidR="003651E2" w:rsidRPr="00ED2A8D" w:rsidRDefault="003651E2" w:rsidP="008747E0">
    <w:pPr>
      <w:pStyle w:val="Header"/>
    </w:pPr>
    <w:r>
      <w:rPr>
        <w:noProof/>
        <w:lang w:val="fi-FI" w:eastAsia="fi-FI"/>
      </w:rPr>
      <w:drawing>
        <wp:anchor distT="0" distB="0" distL="114300" distR="114300" simplePos="0" relativeHeight="251646464" behindDoc="1" locked="0" layoutInCell="1" allowOverlap="1" wp14:anchorId="42297749" wp14:editId="4057D5D9">
          <wp:simplePos x="0" y="0"/>
          <wp:positionH relativeFrom="page">
            <wp:posOffset>6840855</wp:posOffset>
          </wp:positionH>
          <wp:positionV relativeFrom="page">
            <wp:posOffset>0</wp:posOffset>
          </wp:positionV>
          <wp:extent cx="720000" cy="720000"/>
          <wp:effectExtent l="0" t="0" r="4445" b="4445"/>
          <wp:wrapNone/>
          <wp:docPr id="2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3651E2" w:rsidRPr="00ED2A8D" w:rsidRDefault="003651E2" w:rsidP="008747E0">
    <w:pPr>
      <w:pStyle w:val="Header"/>
    </w:pPr>
  </w:p>
  <w:p w14:paraId="20BBBC6D" w14:textId="77777777" w:rsidR="003651E2" w:rsidRDefault="003651E2" w:rsidP="008747E0">
    <w:pPr>
      <w:pStyle w:val="Header"/>
    </w:pPr>
  </w:p>
  <w:p w14:paraId="5D38743E" w14:textId="77777777" w:rsidR="003651E2" w:rsidRDefault="003651E2" w:rsidP="008747E0">
    <w:pPr>
      <w:pStyle w:val="Header"/>
    </w:pPr>
  </w:p>
  <w:p w14:paraId="59D055C6" w14:textId="77777777" w:rsidR="003651E2" w:rsidRDefault="003651E2" w:rsidP="008747E0">
    <w:pPr>
      <w:pStyle w:val="Header"/>
    </w:pPr>
  </w:p>
  <w:p w14:paraId="2877724F" w14:textId="749DF839" w:rsidR="003651E2" w:rsidRPr="00441393" w:rsidRDefault="003651E2" w:rsidP="00441393">
    <w:pPr>
      <w:pStyle w:val="Contents"/>
      <w:rPr>
        <w:lang w:eastAsia="zh-CN"/>
      </w:rPr>
    </w:pPr>
    <w:r>
      <w:rPr>
        <w:rFonts w:hint="eastAsia"/>
        <w:lang w:eastAsia="zh-CN"/>
      </w:rPr>
      <w:t>DOCUMENT REVISION</w:t>
    </w:r>
  </w:p>
  <w:p w14:paraId="09691153" w14:textId="77777777" w:rsidR="003651E2" w:rsidRPr="00ED2A8D" w:rsidRDefault="003651E2" w:rsidP="008747E0">
    <w:pPr>
      <w:pStyle w:val="Header"/>
    </w:pPr>
  </w:p>
  <w:p w14:paraId="1ECA61B7" w14:textId="77777777" w:rsidR="003651E2" w:rsidRPr="00AC33A2" w:rsidRDefault="003651E2"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D1AA" w14:textId="1FB91B68" w:rsidR="003651E2" w:rsidRDefault="003651E2">
    <w:pPr>
      <w:pStyle w:val="Header"/>
    </w:pPr>
    <w:r>
      <w:rPr>
        <w:noProof/>
        <w:lang w:val="fi-FI" w:eastAsia="fi-FI"/>
      </w:rPr>
      <mc:AlternateContent>
        <mc:Choice Requires="wps">
          <w:drawing>
            <wp:anchor distT="0" distB="0" distL="114300" distR="114300" simplePos="0" relativeHeight="251661824" behindDoc="1" locked="0" layoutInCell="0" allowOverlap="1" wp14:anchorId="3F029FF8" wp14:editId="32635EB6">
              <wp:simplePos x="0" y="0"/>
              <wp:positionH relativeFrom="margin">
                <wp:align>center</wp:align>
              </wp:positionH>
              <wp:positionV relativeFrom="margin">
                <wp:align>center</wp:align>
              </wp:positionV>
              <wp:extent cx="5709920" cy="3425825"/>
              <wp:effectExtent l="0" t="1247775" r="0" b="717550"/>
              <wp:wrapNone/>
              <wp:docPr id="8"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8211250" w14:textId="77777777" w:rsidR="003651E2" w:rsidRDefault="003651E2"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029FF8" id="_x0000_t202" coordsize="21600,21600" o:spt="202" path="m,l,21600r21600,l21600,xe">
              <v:stroke joinstyle="miter"/>
              <v:path gradientshapeok="t" o:connecttype="rect"/>
            </v:shapetype>
            <v:shape id="WordArt 4" o:spid="_x0000_s1029" type="#_x0000_t202" style="position:absolute;margin-left:0;margin-top:0;width:449.6pt;height:269.75pt;rotation:-45;z-index:-251654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719w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" o:allowincell="f" filled="f" stroked="f">
              <v:stroke joinstyle="round"/>
              <o:lock v:ext="edit" shapetype="t"/>
              <v:textbox style="mso-fit-shape-to-text:t">
                <w:txbxContent>
                  <w:p w14:paraId="08211250" w14:textId="77777777" w:rsidR="003651E2" w:rsidRDefault="003651E2"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8321" w14:textId="6217E10F" w:rsidR="003651E2" w:rsidRDefault="003651E2">
    <w:pPr>
      <w:pStyle w:val="Header"/>
    </w:pPr>
    <w:r>
      <w:rPr>
        <w:noProof/>
        <w:lang w:val="fi-FI" w:eastAsia="fi-FI"/>
      </w:rPr>
      <mc:AlternateContent>
        <mc:Choice Requires="wps">
          <w:drawing>
            <wp:anchor distT="0" distB="0" distL="114300" distR="114300" simplePos="0" relativeHeight="251663872" behindDoc="1" locked="0" layoutInCell="0" allowOverlap="1" wp14:anchorId="59B72C87" wp14:editId="686F3380">
              <wp:simplePos x="0" y="0"/>
              <wp:positionH relativeFrom="margin">
                <wp:align>center</wp:align>
              </wp:positionH>
              <wp:positionV relativeFrom="margin">
                <wp:align>center</wp:align>
              </wp:positionV>
              <wp:extent cx="5709920" cy="3425825"/>
              <wp:effectExtent l="0" t="1247775" r="0" b="717550"/>
              <wp:wrapNone/>
              <wp:docPr id="3"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D92DB49" w14:textId="77777777" w:rsidR="003651E2" w:rsidRDefault="003651E2"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9B72C87" id="_x0000_t202" coordsize="21600,21600" o:spt="202" path="m,l,21600r21600,l21600,xe">
              <v:stroke joinstyle="miter"/>
              <v:path gradientshapeok="t" o:connecttype="rect"/>
            </v:shapetype>
            <v:shape id="WordArt 8" o:spid="_x0000_s1030" type="#_x0000_t202" style="position:absolute;margin-left:0;margin-top:0;width:449.6pt;height:269.75pt;rotation:-45;z-index:-251652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" o:allowincell="f" filled="f" stroked="f">
              <v:stroke joinstyle="round"/>
              <o:lock v:ext="edit" shapetype="t"/>
              <v:textbox style="mso-fit-shape-to-text:t">
                <w:txbxContent>
                  <w:p w14:paraId="4D92DB49" w14:textId="77777777" w:rsidR="003651E2" w:rsidRDefault="003651E2"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E5F9" w14:textId="1C11D836" w:rsidR="003651E2" w:rsidRPr="00ED2A8D" w:rsidRDefault="003651E2" w:rsidP="008747E0">
    <w:pPr>
      <w:pStyle w:val="Header"/>
    </w:pPr>
    <w:r>
      <w:rPr>
        <w:noProof/>
        <w:lang w:val="fi-FI" w:eastAsia="fi-FI"/>
      </w:rPr>
      <mc:AlternateContent>
        <mc:Choice Requires="wps">
          <w:drawing>
            <wp:anchor distT="0" distB="0" distL="114300" distR="114300" simplePos="0" relativeHeight="251664896" behindDoc="1" locked="0" layoutInCell="0" allowOverlap="1" wp14:anchorId="1A70CAE0" wp14:editId="78731EE6">
              <wp:simplePos x="0" y="0"/>
              <wp:positionH relativeFrom="margin">
                <wp:align>center</wp:align>
              </wp:positionH>
              <wp:positionV relativeFrom="margin">
                <wp:align>center</wp:align>
              </wp:positionV>
              <wp:extent cx="5709920" cy="3425825"/>
              <wp:effectExtent l="0" t="1247775" r="0" b="717550"/>
              <wp:wrapNone/>
              <wp:docPr id="1"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2BBE72" w14:textId="77777777" w:rsidR="003651E2" w:rsidRDefault="003651E2"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A70CAE0" id="_x0000_t202" coordsize="21600,21600" o:spt="202" path="m,l,21600r21600,l21600,xe">
              <v:stroke joinstyle="miter"/>
              <v:path gradientshapeok="t" o:connecttype="rect"/>
            </v:shapetype>
            <v:shape id="WordArt 9" o:spid="_x0000_s1031" type="#_x0000_t202" style="position:absolute;margin-left:0;margin-top:0;width:449.6pt;height:269.75pt;rotation:-45;z-index:-2516515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Kju9w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" o:allowincell="f" filled="f" stroked="f">
              <v:stroke joinstyle="round"/>
              <o:lock v:ext="edit" shapetype="t"/>
              <v:textbox style="mso-fit-shape-to-text:t">
                <w:txbxContent>
                  <w:p w14:paraId="372BBE72" w14:textId="77777777" w:rsidR="003651E2" w:rsidRDefault="003651E2"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fi-FI" w:eastAsia="fi-FI"/>
      </w:rPr>
      <w:drawing>
        <wp:anchor distT="0" distB="0" distL="114300" distR="114300" simplePos="0" relativeHeight="251651584" behindDoc="1" locked="0" layoutInCell="1" allowOverlap="1" wp14:anchorId="52DCA654" wp14:editId="04B3BBB4">
          <wp:simplePos x="0" y="0"/>
          <wp:positionH relativeFrom="page">
            <wp:posOffset>6840855</wp:posOffset>
          </wp:positionH>
          <wp:positionV relativeFrom="page">
            <wp:posOffset>0</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3651E2" w:rsidRPr="00ED2A8D" w:rsidRDefault="003651E2" w:rsidP="008747E0">
    <w:pPr>
      <w:pStyle w:val="Header"/>
    </w:pPr>
  </w:p>
  <w:p w14:paraId="15D53F0E" w14:textId="77777777" w:rsidR="003651E2" w:rsidRDefault="003651E2" w:rsidP="008747E0">
    <w:pPr>
      <w:pStyle w:val="Header"/>
    </w:pPr>
  </w:p>
  <w:p w14:paraId="30E0B82E" w14:textId="77777777" w:rsidR="003651E2" w:rsidRDefault="003651E2" w:rsidP="008747E0">
    <w:pPr>
      <w:pStyle w:val="Header"/>
    </w:pPr>
  </w:p>
  <w:p w14:paraId="38068A1D" w14:textId="77777777" w:rsidR="003651E2" w:rsidRDefault="003651E2" w:rsidP="008747E0">
    <w:pPr>
      <w:pStyle w:val="Header"/>
    </w:pPr>
  </w:p>
  <w:p w14:paraId="6DED465C" w14:textId="77777777" w:rsidR="003651E2" w:rsidRPr="00441393" w:rsidRDefault="003651E2" w:rsidP="00441393">
    <w:pPr>
      <w:pStyle w:val="Contents"/>
    </w:pPr>
    <w:r>
      <w:t>CONTENTS</w:t>
    </w:r>
  </w:p>
  <w:p w14:paraId="42B130BB" w14:textId="77777777" w:rsidR="003651E2" w:rsidRDefault="003651E2" w:rsidP="0078486B">
    <w:pPr>
      <w:pStyle w:val="Header"/>
      <w:spacing w:line="140" w:lineRule="exact"/>
    </w:pPr>
  </w:p>
  <w:p w14:paraId="22A752C6" w14:textId="77777777" w:rsidR="003651E2" w:rsidRPr="00AC33A2" w:rsidRDefault="003651E2"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1E8F6" w14:textId="04A8BB3B" w:rsidR="003651E2" w:rsidRPr="00ED2A8D" w:rsidRDefault="003651E2" w:rsidP="00C716E5">
    <w:pPr>
      <w:pStyle w:val="Header"/>
    </w:pPr>
    <w:r>
      <w:rPr>
        <w:noProof/>
        <w:lang w:val="fi-FI" w:eastAsia="fi-FI"/>
      </w:rPr>
      <w:drawing>
        <wp:anchor distT="0" distB="0" distL="114300" distR="114300" simplePos="0" relativeHeight="251659776" behindDoc="1" locked="0" layoutInCell="1" allowOverlap="1" wp14:anchorId="0C485DC4" wp14:editId="7E34A202">
          <wp:simplePos x="0" y="0"/>
          <wp:positionH relativeFrom="page">
            <wp:posOffset>6840855</wp:posOffset>
          </wp:positionH>
          <wp:positionV relativeFrom="page">
            <wp:posOffset>0</wp:posOffset>
          </wp:positionV>
          <wp:extent cx="720000" cy="720000"/>
          <wp:effectExtent l="0" t="0" r="4445" b="4445"/>
          <wp:wrapNone/>
          <wp:docPr id="2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3651E2" w:rsidRPr="00ED2A8D" w:rsidRDefault="003651E2" w:rsidP="00C716E5">
    <w:pPr>
      <w:pStyle w:val="Header"/>
    </w:pPr>
  </w:p>
  <w:p w14:paraId="30E6C01B" w14:textId="77777777" w:rsidR="003651E2" w:rsidRDefault="003651E2" w:rsidP="00C716E5">
    <w:pPr>
      <w:pStyle w:val="Header"/>
    </w:pPr>
  </w:p>
  <w:p w14:paraId="1F64AB92" w14:textId="77777777" w:rsidR="003651E2" w:rsidRDefault="003651E2" w:rsidP="00C716E5">
    <w:pPr>
      <w:pStyle w:val="Header"/>
    </w:pPr>
  </w:p>
  <w:p w14:paraId="7416B8C2" w14:textId="77777777" w:rsidR="003651E2" w:rsidRDefault="003651E2" w:rsidP="00C716E5">
    <w:pPr>
      <w:pStyle w:val="Header"/>
    </w:pPr>
  </w:p>
  <w:p w14:paraId="26BAD793" w14:textId="77777777" w:rsidR="003651E2" w:rsidRPr="00441393" w:rsidRDefault="003651E2" w:rsidP="00C716E5">
    <w:pPr>
      <w:pStyle w:val="Contents"/>
    </w:pPr>
    <w:r>
      <w:t>CONTENTS</w:t>
    </w:r>
  </w:p>
  <w:p w14:paraId="68ECE7DC" w14:textId="77777777" w:rsidR="003651E2" w:rsidRPr="00ED2A8D" w:rsidRDefault="003651E2" w:rsidP="00C716E5">
    <w:pPr>
      <w:pStyle w:val="Header"/>
    </w:pPr>
  </w:p>
  <w:p w14:paraId="6387CB5F" w14:textId="77777777" w:rsidR="003651E2" w:rsidRPr="00AC33A2" w:rsidRDefault="003651E2" w:rsidP="00C716E5">
    <w:pPr>
      <w:pStyle w:val="Header"/>
      <w:spacing w:line="140" w:lineRule="exact"/>
    </w:pPr>
  </w:p>
  <w:p w14:paraId="6B91DD4A" w14:textId="77777777" w:rsidR="003651E2" w:rsidRDefault="003651E2">
    <w:pPr>
      <w:pStyle w:val="Header"/>
    </w:pPr>
    <w:r>
      <w:rPr>
        <w:noProof/>
        <w:lang w:val="fi-FI" w:eastAsia="fi-FI"/>
      </w:rPr>
      <w:drawing>
        <wp:anchor distT="0" distB="0" distL="114300" distR="114300" simplePos="0" relativeHeight="251656704" behindDoc="1" locked="0" layoutInCell="1" allowOverlap="1" wp14:anchorId="2C2DF88A" wp14:editId="44381AB7">
          <wp:simplePos x="0" y="0"/>
          <wp:positionH relativeFrom="page">
            <wp:posOffset>6827653</wp:posOffset>
          </wp:positionH>
          <wp:positionV relativeFrom="page">
            <wp:posOffset>0</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805DB2"/>
    <w:multiLevelType w:val="hybridMultilevel"/>
    <w:tmpl w:val="5FDE4A7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09D28B0"/>
    <w:multiLevelType w:val="hybridMultilevel"/>
    <w:tmpl w:val="5BC86D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13A35A5"/>
    <w:multiLevelType w:val="hybridMultilevel"/>
    <w:tmpl w:val="81A06516"/>
    <w:lvl w:ilvl="0" w:tplc="7CECF768">
      <w:start w:val="4"/>
      <w:numFmt w:val="bullet"/>
      <w:lvlText w:val="-"/>
      <w:lvlJc w:val="left"/>
      <w:pPr>
        <w:ind w:left="767" w:hanging="360"/>
      </w:pPr>
      <w:rPr>
        <w:rFonts w:ascii="Verdana" w:eastAsiaTheme="minorHAnsi" w:hAnsi="Verdana" w:cs="Verdana" w:hint="default"/>
      </w:rPr>
    </w:lvl>
    <w:lvl w:ilvl="1" w:tplc="0C090003" w:tentative="1">
      <w:start w:val="1"/>
      <w:numFmt w:val="bullet"/>
      <w:lvlText w:val="o"/>
      <w:lvlJc w:val="left"/>
      <w:pPr>
        <w:ind w:left="1487" w:hanging="360"/>
      </w:pPr>
      <w:rPr>
        <w:rFonts w:ascii="Courier New" w:hAnsi="Courier New" w:cs="Courier New" w:hint="default"/>
      </w:rPr>
    </w:lvl>
    <w:lvl w:ilvl="2" w:tplc="0C090005" w:tentative="1">
      <w:start w:val="1"/>
      <w:numFmt w:val="bullet"/>
      <w:lvlText w:val=""/>
      <w:lvlJc w:val="left"/>
      <w:pPr>
        <w:ind w:left="2207" w:hanging="360"/>
      </w:pPr>
      <w:rPr>
        <w:rFonts w:ascii="Wingdings" w:hAnsi="Wingdings" w:hint="default"/>
      </w:rPr>
    </w:lvl>
    <w:lvl w:ilvl="3" w:tplc="0C090001" w:tentative="1">
      <w:start w:val="1"/>
      <w:numFmt w:val="bullet"/>
      <w:lvlText w:val=""/>
      <w:lvlJc w:val="left"/>
      <w:pPr>
        <w:ind w:left="2927" w:hanging="360"/>
      </w:pPr>
      <w:rPr>
        <w:rFonts w:ascii="Symbol" w:hAnsi="Symbol" w:hint="default"/>
      </w:rPr>
    </w:lvl>
    <w:lvl w:ilvl="4" w:tplc="0C090003" w:tentative="1">
      <w:start w:val="1"/>
      <w:numFmt w:val="bullet"/>
      <w:lvlText w:val="o"/>
      <w:lvlJc w:val="left"/>
      <w:pPr>
        <w:ind w:left="3647" w:hanging="360"/>
      </w:pPr>
      <w:rPr>
        <w:rFonts w:ascii="Courier New" w:hAnsi="Courier New" w:cs="Courier New" w:hint="default"/>
      </w:rPr>
    </w:lvl>
    <w:lvl w:ilvl="5" w:tplc="0C090005" w:tentative="1">
      <w:start w:val="1"/>
      <w:numFmt w:val="bullet"/>
      <w:lvlText w:val=""/>
      <w:lvlJc w:val="left"/>
      <w:pPr>
        <w:ind w:left="4367" w:hanging="360"/>
      </w:pPr>
      <w:rPr>
        <w:rFonts w:ascii="Wingdings" w:hAnsi="Wingdings" w:hint="default"/>
      </w:rPr>
    </w:lvl>
    <w:lvl w:ilvl="6" w:tplc="0C090001" w:tentative="1">
      <w:start w:val="1"/>
      <w:numFmt w:val="bullet"/>
      <w:lvlText w:val=""/>
      <w:lvlJc w:val="left"/>
      <w:pPr>
        <w:ind w:left="5087" w:hanging="360"/>
      </w:pPr>
      <w:rPr>
        <w:rFonts w:ascii="Symbol" w:hAnsi="Symbol" w:hint="default"/>
      </w:rPr>
    </w:lvl>
    <w:lvl w:ilvl="7" w:tplc="0C090003" w:tentative="1">
      <w:start w:val="1"/>
      <w:numFmt w:val="bullet"/>
      <w:lvlText w:val="o"/>
      <w:lvlJc w:val="left"/>
      <w:pPr>
        <w:ind w:left="5807" w:hanging="360"/>
      </w:pPr>
      <w:rPr>
        <w:rFonts w:ascii="Courier New" w:hAnsi="Courier New" w:cs="Courier New" w:hint="default"/>
      </w:rPr>
    </w:lvl>
    <w:lvl w:ilvl="8" w:tplc="0C090005" w:tentative="1">
      <w:start w:val="1"/>
      <w:numFmt w:val="bullet"/>
      <w:lvlText w:val=""/>
      <w:lvlJc w:val="left"/>
      <w:pPr>
        <w:ind w:left="6527" w:hanging="360"/>
      </w:pPr>
      <w:rPr>
        <w:rFonts w:ascii="Wingdings" w:hAnsi="Wingdings" w:hint="default"/>
      </w:rPr>
    </w:lvl>
  </w:abstractNum>
  <w:abstractNum w:abstractNumId="5"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4002E54"/>
    <w:multiLevelType w:val="hybridMultilevel"/>
    <w:tmpl w:val="F59E6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52E6F37"/>
    <w:multiLevelType w:val="hybridMultilevel"/>
    <w:tmpl w:val="B17C7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7D51F3E"/>
    <w:multiLevelType w:val="hybridMultilevel"/>
    <w:tmpl w:val="E19A68F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083E726F"/>
    <w:multiLevelType w:val="hybridMultilevel"/>
    <w:tmpl w:val="DBD2A4BA"/>
    <w:lvl w:ilvl="0" w:tplc="0C090003">
      <w:start w:val="1"/>
      <w:numFmt w:val="bullet"/>
      <w:lvlText w:val="o"/>
      <w:lvlJc w:val="left"/>
      <w:pPr>
        <w:ind w:left="1068" w:hanging="360"/>
      </w:pPr>
      <w:rPr>
        <w:rFonts w:ascii="Courier New" w:hAnsi="Courier New" w:cs="Courier New" w:hint="default"/>
      </w:rPr>
    </w:lvl>
    <w:lvl w:ilvl="1" w:tplc="0C090003">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10" w15:restartNumberingAfterBreak="0">
    <w:nsid w:val="0A2C5AFE"/>
    <w:multiLevelType w:val="hybridMultilevel"/>
    <w:tmpl w:val="186AE90A"/>
    <w:lvl w:ilvl="0" w:tplc="0C090003">
      <w:start w:val="1"/>
      <w:numFmt w:val="bullet"/>
      <w:lvlText w:val="o"/>
      <w:lvlJc w:val="left"/>
      <w:pPr>
        <w:ind w:left="1068" w:hanging="360"/>
      </w:pPr>
      <w:rPr>
        <w:rFonts w:ascii="Courier New" w:hAnsi="Courier New" w:cs="Courier New" w:hint="default"/>
      </w:rPr>
    </w:lvl>
    <w:lvl w:ilvl="1" w:tplc="0C090003">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11"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E1D114D"/>
    <w:multiLevelType w:val="hybridMultilevel"/>
    <w:tmpl w:val="B05E8892"/>
    <w:lvl w:ilvl="0" w:tplc="7CECF768">
      <w:start w:val="4"/>
      <w:numFmt w:val="bullet"/>
      <w:lvlText w:val="-"/>
      <w:lvlJc w:val="left"/>
      <w:pPr>
        <w:ind w:left="720" w:hanging="360"/>
      </w:pPr>
      <w:rPr>
        <w:rFonts w:ascii="Verdana" w:eastAsiaTheme="minorHAnsi" w:hAnsi="Verdana" w:cs="Verdan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2393E78"/>
    <w:multiLevelType w:val="hybridMultilevel"/>
    <w:tmpl w:val="661A6392"/>
    <w:lvl w:ilvl="0" w:tplc="0C090001">
      <w:start w:val="1"/>
      <w:numFmt w:val="bullet"/>
      <w:lvlText w:val=""/>
      <w:lvlJc w:val="left"/>
      <w:pPr>
        <w:ind w:left="1437" w:hanging="360"/>
      </w:pPr>
      <w:rPr>
        <w:rFonts w:ascii="Symbol" w:hAnsi="Symbol" w:hint="default"/>
      </w:rPr>
    </w:lvl>
    <w:lvl w:ilvl="1" w:tplc="0C090003" w:tentative="1">
      <w:start w:val="1"/>
      <w:numFmt w:val="bullet"/>
      <w:lvlText w:val="o"/>
      <w:lvlJc w:val="left"/>
      <w:pPr>
        <w:ind w:left="2157" w:hanging="360"/>
      </w:pPr>
      <w:rPr>
        <w:rFonts w:ascii="Courier New" w:hAnsi="Courier New" w:cs="Courier New" w:hint="default"/>
      </w:rPr>
    </w:lvl>
    <w:lvl w:ilvl="2" w:tplc="0C090005" w:tentative="1">
      <w:start w:val="1"/>
      <w:numFmt w:val="bullet"/>
      <w:lvlText w:val=""/>
      <w:lvlJc w:val="left"/>
      <w:pPr>
        <w:ind w:left="2877" w:hanging="360"/>
      </w:pPr>
      <w:rPr>
        <w:rFonts w:ascii="Wingdings" w:hAnsi="Wingdings" w:hint="default"/>
      </w:rPr>
    </w:lvl>
    <w:lvl w:ilvl="3" w:tplc="0C090001" w:tentative="1">
      <w:start w:val="1"/>
      <w:numFmt w:val="bullet"/>
      <w:lvlText w:val=""/>
      <w:lvlJc w:val="left"/>
      <w:pPr>
        <w:ind w:left="3597" w:hanging="360"/>
      </w:pPr>
      <w:rPr>
        <w:rFonts w:ascii="Symbol" w:hAnsi="Symbol" w:hint="default"/>
      </w:rPr>
    </w:lvl>
    <w:lvl w:ilvl="4" w:tplc="0C090003" w:tentative="1">
      <w:start w:val="1"/>
      <w:numFmt w:val="bullet"/>
      <w:lvlText w:val="o"/>
      <w:lvlJc w:val="left"/>
      <w:pPr>
        <w:ind w:left="4317" w:hanging="360"/>
      </w:pPr>
      <w:rPr>
        <w:rFonts w:ascii="Courier New" w:hAnsi="Courier New" w:cs="Courier New" w:hint="default"/>
      </w:rPr>
    </w:lvl>
    <w:lvl w:ilvl="5" w:tplc="0C090005" w:tentative="1">
      <w:start w:val="1"/>
      <w:numFmt w:val="bullet"/>
      <w:lvlText w:val=""/>
      <w:lvlJc w:val="left"/>
      <w:pPr>
        <w:ind w:left="5037" w:hanging="360"/>
      </w:pPr>
      <w:rPr>
        <w:rFonts w:ascii="Wingdings" w:hAnsi="Wingdings" w:hint="default"/>
      </w:rPr>
    </w:lvl>
    <w:lvl w:ilvl="6" w:tplc="0C090001" w:tentative="1">
      <w:start w:val="1"/>
      <w:numFmt w:val="bullet"/>
      <w:lvlText w:val=""/>
      <w:lvlJc w:val="left"/>
      <w:pPr>
        <w:ind w:left="5757" w:hanging="360"/>
      </w:pPr>
      <w:rPr>
        <w:rFonts w:ascii="Symbol" w:hAnsi="Symbol" w:hint="default"/>
      </w:rPr>
    </w:lvl>
    <w:lvl w:ilvl="7" w:tplc="0C090003" w:tentative="1">
      <w:start w:val="1"/>
      <w:numFmt w:val="bullet"/>
      <w:lvlText w:val="o"/>
      <w:lvlJc w:val="left"/>
      <w:pPr>
        <w:ind w:left="6477" w:hanging="360"/>
      </w:pPr>
      <w:rPr>
        <w:rFonts w:ascii="Courier New" w:hAnsi="Courier New" w:cs="Courier New" w:hint="default"/>
      </w:rPr>
    </w:lvl>
    <w:lvl w:ilvl="8" w:tplc="0C090005" w:tentative="1">
      <w:start w:val="1"/>
      <w:numFmt w:val="bullet"/>
      <w:lvlText w:val=""/>
      <w:lvlJc w:val="left"/>
      <w:pPr>
        <w:ind w:left="7197" w:hanging="360"/>
      </w:pPr>
      <w:rPr>
        <w:rFonts w:ascii="Wingdings" w:hAnsi="Wingdings" w:hint="default"/>
      </w:rPr>
    </w:lvl>
  </w:abstractNum>
  <w:abstractNum w:abstractNumId="1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4650D01"/>
    <w:multiLevelType w:val="hybridMultilevel"/>
    <w:tmpl w:val="7074B18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4DF698B"/>
    <w:multiLevelType w:val="hybridMultilevel"/>
    <w:tmpl w:val="9706419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9"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18594BE6"/>
    <w:multiLevelType w:val="hybridMultilevel"/>
    <w:tmpl w:val="0B4CAC06"/>
    <w:lvl w:ilvl="0" w:tplc="0C090001">
      <w:start w:val="1"/>
      <w:numFmt w:val="bullet"/>
      <w:lvlText w:val=""/>
      <w:lvlJc w:val="left"/>
      <w:pPr>
        <w:ind w:left="530" w:hanging="360"/>
      </w:pPr>
      <w:rPr>
        <w:rFonts w:ascii="Symbol" w:hAnsi="Symbo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23"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EAF513B"/>
    <w:multiLevelType w:val="hybridMultilevel"/>
    <w:tmpl w:val="F6A47FF0"/>
    <w:lvl w:ilvl="0" w:tplc="0C090001">
      <w:start w:val="1"/>
      <w:numFmt w:val="bullet"/>
      <w:lvlText w:val=""/>
      <w:lvlJc w:val="left"/>
      <w:pPr>
        <w:ind w:left="767" w:hanging="360"/>
      </w:pPr>
      <w:rPr>
        <w:rFonts w:ascii="Symbol" w:hAnsi="Symbol" w:hint="default"/>
      </w:rPr>
    </w:lvl>
    <w:lvl w:ilvl="1" w:tplc="0C090003" w:tentative="1">
      <w:start w:val="1"/>
      <w:numFmt w:val="bullet"/>
      <w:lvlText w:val="o"/>
      <w:lvlJc w:val="left"/>
      <w:pPr>
        <w:ind w:left="1487" w:hanging="360"/>
      </w:pPr>
      <w:rPr>
        <w:rFonts w:ascii="Courier New" w:hAnsi="Courier New" w:cs="Courier New" w:hint="default"/>
      </w:rPr>
    </w:lvl>
    <w:lvl w:ilvl="2" w:tplc="0C090005" w:tentative="1">
      <w:start w:val="1"/>
      <w:numFmt w:val="bullet"/>
      <w:lvlText w:val=""/>
      <w:lvlJc w:val="left"/>
      <w:pPr>
        <w:ind w:left="2207" w:hanging="360"/>
      </w:pPr>
      <w:rPr>
        <w:rFonts w:ascii="Wingdings" w:hAnsi="Wingdings" w:hint="default"/>
      </w:rPr>
    </w:lvl>
    <w:lvl w:ilvl="3" w:tplc="0C090001" w:tentative="1">
      <w:start w:val="1"/>
      <w:numFmt w:val="bullet"/>
      <w:lvlText w:val=""/>
      <w:lvlJc w:val="left"/>
      <w:pPr>
        <w:ind w:left="2927" w:hanging="360"/>
      </w:pPr>
      <w:rPr>
        <w:rFonts w:ascii="Symbol" w:hAnsi="Symbol" w:hint="default"/>
      </w:rPr>
    </w:lvl>
    <w:lvl w:ilvl="4" w:tplc="0C090003" w:tentative="1">
      <w:start w:val="1"/>
      <w:numFmt w:val="bullet"/>
      <w:lvlText w:val="o"/>
      <w:lvlJc w:val="left"/>
      <w:pPr>
        <w:ind w:left="3647" w:hanging="360"/>
      </w:pPr>
      <w:rPr>
        <w:rFonts w:ascii="Courier New" w:hAnsi="Courier New" w:cs="Courier New" w:hint="default"/>
      </w:rPr>
    </w:lvl>
    <w:lvl w:ilvl="5" w:tplc="0C090005" w:tentative="1">
      <w:start w:val="1"/>
      <w:numFmt w:val="bullet"/>
      <w:lvlText w:val=""/>
      <w:lvlJc w:val="left"/>
      <w:pPr>
        <w:ind w:left="4367" w:hanging="360"/>
      </w:pPr>
      <w:rPr>
        <w:rFonts w:ascii="Wingdings" w:hAnsi="Wingdings" w:hint="default"/>
      </w:rPr>
    </w:lvl>
    <w:lvl w:ilvl="6" w:tplc="0C090001" w:tentative="1">
      <w:start w:val="1"/>
      <w:numFmt w:val="bullet"/>
      <w:lvlText w:val=""/>
      <w:lvlJc w:val="left"/>
      <w:pPr>
        <w:ind w:left="5087" w:hanging="360"/>
      </w:pPr>
      <w:rPr>
        <w:rFonts w:ascii="Symbol" w:hAnsi="Symbol" w:hint="default"/>
      </w:rPr>
    </w:lvl>
    <w:lvl w:ilvl="7" w:tplc="0C090003" w:tentative="1">
      <w:start w:val="1"/>
      <w:numFmt w:val="bullet"/>
      <w:lvlText w:val="o"/>
      <w:lvlJc w:val="left"/>
      <w:pPr>
        <w:ind w:left="5807" w:hanging="360"/>
      </w:pPr>
      <w:rPr>
        <w:rFonts w:ascii="Courier New" w:hAnsi="Courier New" w:cs="Courier New" w:hint="default"/>
      </w:rPr>
    </w:lvl>
    <w:lvl w:ilvl="8" w:tplc="0C090005" w:tentative="1">
      <w:start w:val="1"/>
      <w:numFmt w:val="bullet"/>
      <w:lvlText w:val=""/>
      <w:lvlJc w:val="left"/>
      <w:pPr>
        <w:ind w:left="6527" w:hanging="360"/>
      </w:pPr>
      <w:rPr>
        <w:rFonts w:ascii="Wingdings" w:hAnsi="Wingdings" w:hint="default"/>
      </w:rPr>
    </w:lvl>
  </w:abstractNum>
  <w:abstractNum w:abstractNumId="26"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4656C0A"/>
    <w:multiLevelType w:val="hybridMultilevel"/>
    <w:tmpl w:val="EF82E5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24B319FF"/>
    <w:multiLevelType w:val="hybridMultilevel"/>
    <w:tmpl w:val="1D7207B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255620D3"/>
    <w:multiLevelType w:val="hybridMultilevel"/>
    <w:tmpl w:val="F328E99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1" w15:restartNumberingAfterBreak="0">
    <w:nsid w:val="25A310FE"/>
    <w:multiLevelType w:val="hybridMultilevel"/>
    <w:tmpl w:val="23281EBA"/>
    <w:lvl w:ilvl="0" w:tplc="3C5AB08A">
      <w:numFmt w:val="bullet"/>
      <w:lvlText w:val="-"/>
      <w:lvlJc w:val="left"/>
      <w:pPr>
        <w:ind w:left="549" w:hanging="442"/>
      </w:pPr>
      <w:rPr>
        <w:rFonts w:ascii="Arial" w:eastAsia="Arial" w:hAnsi="Arial" w:cs="Arial" w:hint="default"/>
        <w:b w:val="0"/>
        <w:bCs w:val="0"/>
        <w:i w:val="0"/>
        <w:iCs w:val="0"/>
        <w:w w:val="100"/>
        <w:sz w:val="22"/>
        <w:szCs w:val="22"/>
        <w:lang w:val="en-US" w:eastAsia="en-US" w:bidi="ar-SA"/>
      </w:rPr>
    </w:lvl>
    <w:lvl w:ilvl="1" w:tplc="28E65F8C">
      <w:numFmt w:val="bullet"/>
      <w:lvlText w:val="o"/>
      <w:lvlJc w:val="left"/>
      <w:pPr>
        <w:ind w:left="995" w:hanging="360"/>
      </w:pPr>
      <w:rPr>
        <w:rFonts w:ascii="Courier New" w:eastAsia="Courier New" w:hAnsi="Courier New" w:cs="Courier New" w:hint="default"/>
        <w:b w:val="0"/>
        <w:bCs w:val="0"/>
        <w:i w:val="0"/>
        <w:iCs w:val="0"/>
        <w:w w:val="100"/>
        <w:sz w:val="22"/>
        <w:szCs w:val="22"/>
        <w:lang w:val="en-US" w:eastAsia="en-US" w:bidi="ar-SA"/>
      </w:rPr>
    </w:lvl>
    <w:lvl w:ilvl="2" w:tplc="FBA0BC56">
      <w:numFmt w:val="bullet"/>
      <w:lvlText w:val="•"/>
      <w:lvlJc w:val="left"/>
      <w:pPr>
        <w:ind w:left="1575" w:hanging="360"/>
      </w:pPr>
      <w:rPr>
        <w:rFonts w:hint="default"/>
        <w:lang w:val="en-US" w:eastAsia="en-US" w:bidi="ar-SA"/>
      </w:rPr>
    </w:lvl>
    <w:lvl w:ilvl="3" w:tplc="DF2E7AA6">
      <w:numFmt w:val="bullet"/>
      <w:lvlText w:val="•"/>
      <w:lvlJc w:val="left"/>
      <w:pPr>
        <w:ind w:left="2150" w:hanging="360"/>
      </w:pPr>
      <w:rPr>
        <w:rFonts w:hint="default"/>
        <w:lang w:val="en-US" w:eastAsia="en-US" w:bidi="ar-SA"/>
      </w:rPr>
    </w:lvl>
    <w:lvl w:ilvl="4" w:tplc="ABB83274">
      <w:numFmt w:val="bullet"/>
      <w:lvlText w:val="•"/>
      <w:lvlJc w:val="left"/>
      <w:pPr>
        <w:ind w:left="2726" w:hanging="360"/>
      </w:pPr>
      <w:rPr>
        <w:rFonts w:hint="default"/>
        <w:lang w:val="en-US" w:eastAsia="en-US" w:bidi="ar-SA"/>
      </w:rPr>
    </w:lvl>
    <w:lvl w:ilvl="5" w:tplc="FCA0112A">
      <w:numFmt w:val="bullet"/>
      <w:lvlText w:val="•"/>
      <w:lvlJc w:val="left"/>
      <w:pPr>
        <w:ind w:left="3301" w:hanging="360"/>
      </w:pPr>
      <w:rPr>
        <w:rFonts w:hint="default"/>
        <w:lang w:val="en-US" w:eastAsia="en-US" w:bidi="ar-SA"/>
      </w:rPr>
    </w:lvl>
    <w:lvl w:ilvl="6" w:tplc="B532B3A0">
      <w:numFmt w:val="bullet"/>
      <w:lvlText w:val="•"/>
      <w:lvlJc w:val="left"/>
      <w:pPr>
        <w:ind w:left="3876" w:hanging="360"/>
      </w:pPr>
      <w:rPr>
        <w:rFonts w:hint="default"/>
        <w:lang w:val="en-US" w:eastAsia="en-US" w:bidi="ar-SA"/>
      </w:rPr>
    </w:lvl>
    <w:lvl w:ilvl="7" w:tplc="A78AF43C">
      <w:numFmt w:val="bullet"/>
      <w:lvlText w:val="•"/>
      <w:lvlJc w:val="left"/>
      <w:pPr>
        <w:ind w:left="4452" w:hanging="360"/>
      </w:pPr>
      <w:rPr>
        <w:rFonts w:hint="default"/>
        <w:lang w:val="en-US" w:eastAsia="en-US" w:bidi="ar-SA"/>
      </w:rPr>
    </w:lvl>
    <w:lvl w:ilvl="8" w:tplc="58F06BAE">
      <w:numFmt w:val="bullet"/>
      <w:lvlText w:val="•"/>
      <w:lvlJc w:val="left"/>
      <w:pPr>
        <w:ind w:left="5027" w:hanging="360"/>
      </w:pPr>
      <w:rPr>
        <w:rFonts w:hint="default"/>
        <w:lang w:val="en-US" w:eastAsia="en-US" w:bidi="ar-SA"/>
      </w:rPr>
    </w:lvl>
  </w:abstractNum>
  <w:abstractNum w:abstractNumId="32" w15:restartNumberingAfterBreak="0">
    <w:nsid w:val="25F25FA9"/>
    <w:multiLevelType w:val="hybridMultilevel"/>
    <w:tmpl w:val="68725B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261C3A7B"/>
    <w:multiLevelType w:val="hybridMultilevel"/>
    <w:tmpl w:val="89DAD3F2"/>
    <w:lvl w:ilvl="0" w:tplc="0C090003">
      <w:start w:val="1"/>
      <w:numFmt w:val="bullet"/>
      <w:lvlText w:val="o"/>
      <w:lvlJc w:val="left"/>
      <w:pPr>
        <w:ind w:left="1068" w:hanging="360"/>
      </w:pPr>
      <w:rPr>
        <w:rFonts w:ascii="Courier New" w:hAnsi="Courier New" w:cs="Courier New" w:hint="default"/>
      </w:rPr>
    </w:lvl>
    <w:lvl w:ilvl="1" w:tplc="7CECF768">
      <w:start w:val="4"/>
      <w:numFmt w:val="bullet"/>
      <w:lvlText w:val="-"/>
      <w:lvlJc w:val="left"/>
      <w:pPr>
        <w:ind w:left="1788" w:hanging="360"/>
      </w:pPr>
      <w:rPr>
        <w:rFonts w:ascii="Verdana" w:eastAsiaTheme="minorHAnsi" w:hAnsi="Verdana" w:cs="Verdana"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34"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6ED0A2D"/>
    <w:multiLevelType w:val="hybridMultilevel"/>
    <w:tmpl w:val="0E9CC628"/>
    <w:lvl w:ilvl="0" w:tplc="0C09000F">
      <w:start w:val="1"/>
      <w:numFmt w:val="decimal"/>
      <w:lvlText w:val="%1."/>
      <w:lvlJc w:val="left"/>
      <w:pPr>
        <w:ind w:left="1077" w:hanging="360"/>
      </w:p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36" w15:restartNumberingAfterBreak="0">
    <w:nsid w:val="27EE003C"/>
    <w:multiLevelType w:val="hybridMultilevel"/>
    <w:tmpl w:val="0F20989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83D7826"/>
    <w:multiLevelType w:val="hybridMultilevel"/>
    <w:tmpl w:val="4D56560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8AB55D7"/>
    <w:multiLevelType w:val="hybridMultilevel"/>
    <w:tmpl w:val="A8EC18B6"/>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2C904EA3"/>
    <w:multiLevelType w:val="hybridMultilevel"/>
    <w:tmpl w:val="368622C4"/>
    <w:lvl w:ilvl="0" w:tplc="0C090001">
      <w:start w:val="1"/>
      <w:numFmt w:val="bullet"/>
      <w:lvlText w:val=""/>
      <w:lvlJc w:val="left"/>
      <w:pPr>
        <w:ind w:left="530" w:hanging="360"/>
      </w:pPr>
      <w:rPr>
        <w:rFonts w:ascii="Symbol" w:hAnsi="Symbo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42" w15:restartNumberingAfterBreak="0">
    <w:nsid w:val="2DE5764A"/>
    <w:multiLevelType w:val="hybridMultilevel"/>
    <w:tmpl w:val="69BCE5A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43" w15:restartNumberingAfterBreak="0">
    <w:nsid w:val="31802C99"/>
    <w:multiLevelType w:val="hybridMultilevel"/>
    <w:tmpl w:val="5B4835A2"/>
    <w:lvl w:ilvl="0" w:tplc="1450A3BE">
      <w:numFmt w:val="bullet"/>
      <w:lvlText w:val="o"/>
      <w:lvlJc w:val="left"/>
      <w:pPr>
        <w:ind w:left="827" w:hanging="262"/>
      </w:pPr>
      <w:rPr>
        <w:rFonts w:ascii="Courier New" w:eastAsia="Courier New" w:hAnsi="Courier New" w:cs="Courier New" w:hint="default"/>
        <w:b w:val="0"/>
        <w:bCs w:val="0"/>
        <w:i w:val="0"/>
        <w:iCs w:val="0"/>
        <w:w w:val="100"/>
        <w:sz w:val="22"/>
        <w:szCs w:val="22"/>
        <w:lang w:val="en-US" w:eastAsia="en-US" w:bidi="ar-SA"/>
      </w:rPr>
    </w:lvl>
    <w:lvl w:ilvl="1" w:tplc="39306692">
      <w:numFmt w:val="bullet"/>
      <w:lvlText w:val="•"/>
      <w:lvlJc w:val="left"/>
      <w:pPr>
        <w:ind w:left="1355" w:hanging="262"/>
      </w:pPr>
      <w:rPr>
        <w:rFonts w:hint="default"/>
        <w:lang w:val="en-US" w:eastAsia="en-US" w:bidi="ar-SA"/>
      </w:rPr>
    </w:lvl>
    <w:lvl w:ilvl="2" w:tplc="4E96385E">
      <w:numFmt w:val="bullet"/>
      <w:lvlText w:val="•"/>
      <w:lvlJc w:val="left"/>
      <w:pPr>
        <w:ind w:left="1891" w:hanging="262"/>
      </w:pPr>
      <w:rPr>
        <w:rFonts w:hint="default"/>
        <w:lang w:val="en-US" w:eastAsia="en-US" w:bidi="ar-SA"/>
      </w:rPr>
    </w:lvl>
    <w:lvl w:ilvl="3" w:tplc="014E6636">
      <w:numFmt w:val="bullet"/>
      <w:lvlText w:val="•"/>
      <w:lvlJc w:val="left"/>
      <w:pPr>
        <w:ind w:left="2427" w:hanging="262"/>
      </w:pPr>
      <w:rPr>
        <w:rFonts w:hint="default"/>
        <w:lang w:val="en-US" w:eastAsia="en-US" w:bidi="ar-SA"/>
      </w:rPr>
    </w:lvl>
    <w:lvl w:ilvl="4" w:tplc="C53AB82A">
      <w:numFmt w:val="bullet"/>
      <w:lvlText w:val="•"/>
      <w:lvlJc w:val="left"/>
      <w:pPr>
        <w:ind w:left="2963" w:hanging="262"/>
      </w:pPr>
      <w:rPr>
        <w:rFonts w:hint="default"/>
        <w:lang w:val="en-US" w:eastAsia="en-US" w:bidi="ar-SA"/>
      </w:rPr>
    </w:lvl>
    <w:lvl w:ilvl="5" w:tplc="BB483016">
      <w:numFmt w:val="bullet"/>
      <w:lvlText w:val="•"/>
      <w:lvlJc w:val="left"/>
      <w:pPr>
        <w:ind w:left="3499" w:hanging="262"/>
      </w:pPr>
      <w:rPr>
        <w:rFonts w:hint="default"/>
        <w:lang w:val="en-US" w:eastAsia="en-US" w:bidi="ar-SA"/>
      </w:rPr>
    </w:lvl>
    <w:lvl w:ilvl="6" w:tplc="111A770C">
      <w:numFmt w:val="bullet"/>
      <w:lvlText w:val="•"/>
      <w:lvlJc w:val="left"/>
      <w:pPr>
        <w:ind w:left="4034" w:hanging="262"/>
      </w:pPr>
      <w:rPr>
        <w:rFonts w:hint="default"/>
        <w:lang w:val="en-US" w:eastAsia="en-US" w:bidi="ar-SA"/>
      </w:rPr>
    </w:lvl>
    <w:lvl w:ilvl="7" w:tplc="746A8984">
      <w:numFmt w:val="bullet"/>
      <w:lvlText w:val="•"/>
      <w:lvlJc w:val="left"/>
      <w:pPr>
        <w:ind w:left="4570" w:hanging="262"/>
      </w:pPr>
      <w:rPr>
        <w:rFonts w:hint="default"/>
        <w:lang w:val="en-US" w:eastAsia="en-US" w:bidi="ar-SA"/>
      </w:rPr>
    </w:lvl>
    <w:lvl w:ilvl="8" w:tplc="F198F342">
      <w:numFmt w:val="bullet"/>
      <w:lvlText w:val="•"/>
      <w:lvlJc w:val="left"/>
      <w:pPr>
        <w:ind w:left="5106" w:hanging="262"/>
      </w:pPr>
      <w:rPr>
        <w:rFonts w:hint="default"/>
        <w:lang w:val="en-US" w:eastAsia="en-US" w:bidi="ar-SA"/>
      </w:rPr>
    </w:lvl>
  </w:abstractNum>
  <w:abstractNum w:abstractNumId="44"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34F13716"/>
    <w:multiLevelType w:val="hybridMultilevel"/>
    <w:tmpl w:val="CE982E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357B0073"/>
    <w:multiLevelType w:val="hybridMultilevel"/>
    <w:tmpl w:val="B4C69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646554D"/>
    <w:multiLevelType w:val="hybridMultilevel"/>
    <w:tmpl w:val="A70E69DA"/>
    <w:lvl w:ilvl="0" w:tplc="0C090001">
      <w:start w:val="1"/>
      <w:numFmt w:val="bullet"/>
      <w:lvlText w:val=""/>
      <w:lvlJc w:val="left"/>
      <w:pPr>
        <w:ind w:left="530" w:hanging="360"/>
      </w:pPr>
      <w:rPr>
        <w:rFonts w:ascii="Symbol" w:hAnsi="Symbo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49"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9287C85"/>
    <w:multiLevelType w:val="hybridMultilevel"/>
    <w:tmpl w:val="7CB0D6EA"/>
    <w:lvl w:ilvl="0" w:tplc="76DC46EA">
      <w:numFmt w:val="bullet"/>
      <w:lvlText w:val="-"/>
      <w:lvlJc w:val="left"/>
      <w:pPr>
        <w:ind w:left="568" w:hanging="677"/>
      </w:pPr>
      <w:rPr>
        <w:rFonts w:ascii="Arial" w:eastAsia="Arial" w:hAnsi="Arial" w:cs="Arial" w:hint="default"/>
        <w:b w:val="0"/>
        <w:bCs w:val="0"/>
        <w:i w:val="0"/>
        <w:iCs w:val="0"/>
        <w:w w:val="100"/>
        <w:sz w:val="22"/>
        <w:szCs w:val="22"/>
        <w:lang w:val="en-US" w:eastAsia="en-US" w:bidi="ar-SA"/>
      </w:rPr>
    </w:lvl>
    <w:lvl w:ilvl="1" w:tplc="E898D738">
      <w:numFmt w:val="bullet"/>
      <w:lvlText w:val="o"/>
      <w:lvlJc w:val="left"/>
      <w:pPr>
        <w:ind w:left="993" w:hanging="360"/>
      </w:pPr>
      <w:rPr>
        <w:rFonts w:ascii="Courier New" w:eastAsia="Courier New" w:hAnsi="Courier New" w:cs="Courier New" w:hint="default"/>
        <w:b w:val="0"/>
        <w:bCs w:val="0"/>
        <w:i w:val="0"/>
        <w:iCs w:val="0"/>
        <w:w w:val="100"/>
        <w:sz w:val="22"/>
        <w:szCs w:val="22"/>
        <w:lang w:val="en-US" w:eastAsia="en-US" w:bidi="ar-SA"/>
      </w:rPr>
    </w:lvl>
    <w:lvl w:ilvl="2" w:tplc="33C44730">
      <w:numFmt w:val="bullet"/>
      <w:lvlText w:val="•"/>
      <w:lvlJc w:val="left"/>
      <w:pPr>
        <w:ind w:left="1575" w:hanging="360"/>
      </w:pPr>
      <w:rPr>
        <w:rFonts w:hint="default"/>
        <w:lang w:val="en-US" w:eastAsia="en-US" w:bidi="ar-SA"/>
      </w:rPr>
    </w:lvl>
    <w:lvl w:ilvl="3" w:tplc="4808D55C">
      <w:numFmt w:val="bullet"/>
      <w:lvlText w:val="•"/>
      <w:lvlJc w:val="left"/>
      <w:pPr>
        <w:ind w:left="2150" w:hanging="360"/>
      </w:pPr>
      <w:rPr>
        <w:rFonts w:hint="default"/>
        <w:lang w:val="en-US" w:eastAsia="en-US" w:bidi="ar-SA"/>
      </w:rPr>
    </w:lvl>
    <w:lvl w:ilvl="4" w:tplc="BF6C27D8">
      <w:numFmt w:val="bullet"/>
      <w:lvlText w:val="•"/>
      <w:lvlJc w:val="left"/>
      <w:pPr>
        <w:ind w:left="2726" w:hanging="360"/>
      </w:pPr>
      <w:rPr>
        <w:rFonts w:hint="default"/>
        <w:lang w:val="en-US" w:eastAsia="en-US" w:bidi="ar-SA"/>
      </w:rPr>
    </w:lvl>
    <w:lvl w:ilvl="5" w:tplc="0678AA80">
      <w:numFmt w:val="bullet"/>
      <w:lvlText w:val="•"/>
      <w:lvlJc w:val="left"/>
      <w:pPr>
        <w:ind w:left="3301" w:hanging="360"/>
      </w:pPr>
      <w:rPr>
        <w:rFonts w:hint="default"/>
        <w:lang w:val="en-US" w:eastAsia="en-US" w:bidi="ar-SA"/>
      </w:rPr>
    </w:lvl>
    <w:lvl w:ilvl="6" w:tplc="91D04BB8">
      <w:numFmt w:val="bullet"/>
      <w:lvlText w:val="•"/>
      <w:lvlJc w:val="left"/>
      <w:pPr>
        <w:ind w:left="3876" w:hanging="360"/>
      </w:pPr>
      <w:rPr>
        <w:rFonts w:hint="default"/>
        <w:lang w:val="en-US" w:eastAsia="en-US" w:bidi="ar-SA"/>
      </w:rPr>
    </w:lvl>
    <w:lvl w:ilvl="7" w:tplc="5DE8E21E">
      <w:numFmt w:val="bullet"/>
      <w:lvlText w:val="•"/>
      <w:lvlJc w:val="left"/>
      <w:pPr>
        <w:ind w:left="4452" w:hanging="360"/>
      </w:pPr>
      <w:rPr>
        <w:rFonts w:hint="default"/>
        <w:lang w:val="en-US" w:eastAsia="en-US" w:bidi="ar-SA"/>
      </w:rPr>
    </w:lvl>
    <w:lvl w:ilvl="8" w:tplc="3258B1A0">
      <w:numFmt w:val="bullet"/>
      <w:lvlText w:val="•"/>
      <w:lvlJc w:val="left"/>
      <w:pPr>
        <w:ind w:left="5027" w:hanging="360"/>
      </w:pPr>
      <w:rPr>
        <w:rFonts w:hint="default"/>
        <w:lang w:val="en-US" w:eastAsia="en-US" w:bidi="ar-SA"/>
      </w:rPr>
    </w:lvl>
  </w:abstractNum>
  <w:abstractNum w:abstractNumId="51" w15:restartNumberingAfterBreak="0">
    <w:nsid w:val="399077AB"/>
    <w:multiLevelType w:val="hybridMultilevel"/>
    <w:tmpl w:val="04906CB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40BC3708"/>
    <w:multiLevelType w:val="hybridMultilevel"/>
    <w:tmpl w:val="BBA2DB2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5" w15:restartNumberingAfterBreak="0">
    <w:nsid w:val="41035B0F"/>
    <w:multiLevelType w:val="hybridMultilevel"/>
    <w:tmpl w:val="C5DE5814"/>
    <w:lvl w:ilvl="0" w:tplc="1B7A60BE">
      <w:start w:val="1"/>
      <w:numFmt w:val="decimal"/>
      <w:lvlText w:val="%1."/>
      <w:lvlJc w:val="left"/>
      <w:pPr>
        <w:ind w:left="1032" w:hanging="360"/>
      </w:pPr>
      <w:rPr>
        <w:rFonts w:hint="default"/>
      </w:rPr>
    </w:lvl>
    <w:lvl w:ilvl="1" w:tplc="0C090019" w:tentative="1">
      <w:start w:val="1"/>
      <w:numFmt w:val="lowerLetter"/>
      <w:lvlText w:val="%2."/>
      <w:lvlJc w:val="left"/>
      <w:pPr>
        <w:ind w:left="1752" w:hanging="360"/>
      </w:pPr>
    </w:lvl>
    <w:lvl w:ilvl="2" w:tplc="0C09001B" w:tentative="1">
      <w:start w:val="1"/>
      <w:numFmt w:val="lowerRoman"/>
      <w:lvlText w:val="%3."/>
      <w:lvlJc w:val="right"/>
      <w:pPr>
        <w:ind w:left="2472" w:hanging="180"/>
      </w:pPr>
    </w:lvl>
    <w:lvl w:ilvl="3" w:tplc="0C09000F" w:tentative="1">
      <w:start w:val="1"/>
      <w:numFmt w:val="decimal"/>
      <w:lvlText w:val="%4."/>
      <w:lvlJc w:val="left"/>
      <w:pPr>
        <w:ind w:left="3192" w:hanging="360"/>
      </w:pPr>
    </w:lvl>
    <w:lvl w:ilvl="4" w:tplc="0C090019" w:tentative="1">
      <w:start w:val="1"/>
      <w:numFmt w:val="lowerLetter"/>
      <w:lvlText w:val="%5."/>
      <w:lvlJc w:val="left"/>
      <w:pPr>
        <w:ind w:left="3912" w:hanging="360"/>
      </w:pPr>
    </w:lvl>
    <w:lvl w:ilvl="5" w:tplc="0C09001B" w:tentative="1">
      <w:start w:val="1"/>
      <w:numFmt w:val="lowerRoman"/>
      <w:lvlText w:val="%6."/>
      <w:lvlJc w:val="right"/>
      <w:pPr>
        <w:ind w:left="4632" w:hanging="180"/>
      </w:pPr>
    </w:lvl>
    <w:lvl w:ilvl="6" w:tplc="0C09000F" w:tentative="1">
      <w:start w:val="1"/>
      <w:numFmt w:val="decimal"/>
      <w:lvlText w:val="%7."/>
      <w:lvlJc w:val="left"/>
      <w:pPr>
        <w:ind w:left="5352" w:hanging="360"/>
      </w:pPr>
    </w:lvl>
    <w:lvl w:ilvl="7" w:tplc="0C090019" w:tentative="1">
      <w:start w:val="1"/>
      <w:numFmt w:val="lowerLetter"/>
      <w:lvlText w:val="%8."/>
      <w:lvlJc w:val="left"/>
      <w:pPr>
        <w:ind w:left="6072" w:hanging="360"/>
      </w:pPr>
    </w:lvl>
    <w:lvl w:ilvl="8" w:tplc="0C09001B" w:tentative="1">
      <w:start w:val="1"/>
      <w:numFmt w:val="lowerRoman"/>
      <w:lvlText w:val="%9."/>
      <w:lvlJc w:val="right"/>
      <w:pPr>
        <w:ind w:left="6792" w:hanging="180"/>
      </w:pPr>
    </w:lvl>
  </w:abstractNum>
  <w:abstractNum w:abstractNumId="56" w15:restartNumberingAfterBreak="0">
    <w:nsid w:val="4266745C"/>
    <w:multiLevelType w:val="hybridMultilevel"/>
    <w:tmpl w:val="6FB8545E"/>
    <w:lvl w:ilvl="0" w:tplc="29F61B7E">
      <w:numFmt w:val="bullet"/>
      <w:lvlText w:val="-"/>
      <w:lvlJc w:val="left"/>
      <w:pPr>
        <w:ind w:left="568" w:hanging="471"/>
      </w:pPr>
      <w:rPr>
        <w:rFonts w:ascii="Arial" w:eastAsia="Arial" w:hAnsi="Arial" w:cs="Arial" w:hint="default"/>
        <w:b w:val="0"/>
        <w:bCs w:val="0"/>
        <w:i w:val="0"/>
        <w:iCs w:val="0"/>
        <w:w w:val="100"/>
        <w:sz w:val="22"/>
        <w:szCs w:val="22"/>
        <w:lang w:val="en-US" w:eastAsia="en-US" w:bidi="ar-SA"/>
      </w:rPr>
    </w:lvl>
    <w:lvl w:ilvl="1" w:tplc="27C28800">
      <w:numFmt w:val="bullet"/>
      <w:lvlText w:val="•"/>
      <w:lvlJc w:val="left"/>
      <w:pPr>
        <w:ind w:left="1121" w:hanging="471"/>
      </w:pPr>
      <w:rPr>
        <w:rFonts w:hint="default"/>
        <w:lang w:val="en-US" w:eastAsia="en-US" w:bidi="ar-SA"/>
      </w:rPr>
    </w:lvl>
    <w:lvl w:ilvl="2" w:tplc="F558D25A">
      <w:numFmt w:val="bullet"/>
      <w:lvlText w:val="•"/>
      <w:lvlJc w:val="left"/>
      <w:pPr>
        <w:ind w:left="1683" w:hanging="471"/>
      </w:pPr>
      <w:rPr>
        <w:rFonts w:hint="default"/>
        <w:lang w:val="en-US" w:eastAsia="en-US" w:bidi="ar-SA"/>
      </w:rPr>
    </w:lvl>
    <w:lvl w:ilvl="3" w:tplc="53DA3180">
      <w:numFmt w:val="bullet"/>
      <w:lvlText w:val="•"/>
      <w:lvlJc w:val="left"/>
      <w:pPr>
        <w:ind w:left="2245" w:hanging="471"/>
      </w:pPr>
      <w:rPr>
        <w:rFonts w:hint="default"/>
        <w:lang w:val="en-US" w:eastAsia="en-US" w:bidi="ar-SA"/>
      </w:rPr>
    </w:lvl>
    <w:lvl w:ilvl="4" w:tplc="65027B54">
      <w:numFmt w:val="bullet"/>
      <w:lvlText w:val="•"/>
      <w:lvlJc w:val="left"/>
      <w:pPr>
        <w:ind w:left="2807" w:hanging="471"/>
      </w:pPr>
      <w:rPr>
        <w:rFonts w:hint="default"/>
        <w:lang w:val="en-US" w:eastAsia="en-US" w:bidi="ar-SA"/>
      </w:rPr>
    </w:lvl>
    <w:lvl w:ilvl="5" w:tplc="EB3E72BC">
      <w:numFmt w:val="bullet"/>
      <w:lvlText w:val="•"/>
      <w:lvlJc w:val="left"/>
      <w:pPr>
        <w:ind w:left="3369" w:hanging="471"/>
      </w:pPr>
      <w:rPr>
        <w:rFonts w:hint="default"/>
        <w:lang w:val="en-US" w:eastAsia="en-US" w:bidi="ar-SA"/>
      </w:rPr>
    </w:lvl>
    <w:lvl w:ilvl="6" w:tplc="F53ED442">
      <w:numFmt w:val="bullet"/>
      <w:lvlText w:val="•"/>
      <w:lvlJc w:val="left"/>
      <w:pPr>
        <w:ind w:left="3930" w:hanging="471"/>
      </w:pPr>
      <w:rPr>
        <w:rFonts w:hint="default"/>
        <w:lang w:val="en-US" w:eastAsia="en-US" w:bidi="ar-SA"/>
      </w:rPr>
    </w:lvl>
    <w:lvl w:ilvl="7" w:tplc="7E005A50">
      <w:numFmt w:val="bullet"/>
      <w:lvlText w:val="•"/>
      <w:lvlJc w:val="left"/>
      <w:pPr>
        <w:ind w:left="4492" w:hanging="471"/>
      </w:pPr>
      <w:rPr>
        <w:rFonts w:hint="default"/>
        <w:lang w:val="en-US" w:eastAsia="en-US" w:bidi="ar-SA"/>
      </w:rPr>
    </w:lvl>
    <w:lvl w:ilvl="8" w:tplc="42FC34D6">
      <w:numFmt w:val="bullet"/>
      <w:lvlText w:val="•"/>
      <w:lvlJc w:val="left"/>
      <w:pPr>
        <w:ind w:left="5054" w:hanging="471"/>
      </w:pPr>
      <w:rPr>
        <w:rFonts w:hint="default"/>
        <w:lang w:val="en-US" w:eastAsia="en-US" w:bidi="ar-SA"/>
      </w:rPr>
    </w:lvl>
  </w:abstractNum>
  <w:abstractNum w:abstractNumId="57" w15:restartNumberingAfterBreak="0">
    <w:nsid w:val="43BE045D"/>
    <w:multiLevelType w:val="hybridMultilevel"/>
    <w:tmpl w:val="CD0E157E"/>
    <w:lvl w:ilvl="0" w:tplc="0C090003">
      <w:start w:val="1"/>
      <w:numFmt w:val="bullet"/>
      <w:lvlText w:val="o"/>
      <w:lvlJc w:val="left"/>
      <w:pPr>
        <w:ind w:left="2154" w:hanging="360"/>
      </w:pPr>
      <w:rPr>
        <w:rFonts w:ascii="Courier New" w:hAnsi="Courier New" w:cs="Courier New" w:hint="default"/>
      </w:rPr>
    </w:lvl>
    <w:lvl w:ilvl="1" w:tplc="0C090003" w:tentative="1">
      <w:start w:val="1"/>
      <w:numFmt w:val="bullet"/>
      <w:lvlText w:val="o"/>
      <w:lvlJc w:val="left"/>
      <w:pPr>
        <w:ind w:left="2874" w:hanging="360"/>
      </w:pPr>
      <w:rPr>
        <w:rFonts w:ascii="Courier New" w:hAnsi="Courier New" w:cs="Courier New" w:hint="default"/>
      </w:rPr>
    </w:lvl>
    <w:lvl w:ilvl="2" w:tplc="0C090005" w:tentative="1">
      <w:start w:val="1"/>
      <w:numFmt w:val="bullet"/>
      <w:lvlText w:val=""/>
      <w:lvlJc w:val="left"/>
      <w:pPr>
        <w:ind w:left="3594" w:hanging="360"/>
      </w:pPr>
      <w:rPr>
        <w:rFonts w:ascii="Wingdings" w:hAnsi="Wingdings" w:hint="default"/>
      </w:rPr>
    </w:lvl>
    <w:lvl w:ilvl="3" w:tplc="0C090001" w:tentative="1">
      <w:start w:val="1"/>
      <w:numFmt w:val="bullet"/>
      <w:lvlText w:val=""/>
      <w:lvlJc w:val="left"/>
      <w:pPr>
        <w:ind w:left="4314" w:hanging="360"/>
      </w:pPr>
      <w:rPr>
        <w:rFonts w:ascii="Symbol" w:hAnsi="Symbol" w:hint="default"/>
      </w:rPr>
    </w:lvl>
    <w:lvl w:ilvl="4" w:tplc="0C090003" w:tentative="1">
      <w:start w:val="1"/>
      <w:numFmt w:val="bullet"/>
      <w:lvlText w:val="o"/>
      <w:lvlJc w:val="left"/>
      <w:pPr>
        <w:ind w:left="5034" w:hanging="360"/>
      </w:pPr>
      <w:rPr>
        <w:rFonts w:ascii="Courier New" w:hAnsi="Courier New" w:cs="Courier New" w:hint="default"/>
      </w:rPr>
    </w:lvl>
    <w:lvl w:ilvl="5" w:tplc="0C090005" w:tentative="1">
      <w:start w:val="1"/>
      <w:numFmt w:val="bullet"/>
      <w:lvlText w:val=""/>
      <w:lvlJc w:val="left"/>
      <w:pPr>
        <w:ind w:left="5754" w:hanging="360"/>
      </w:pPr>
      <w:rPr>
        <w:rFonts w:ascii="Wingdings" w:hAnsi="Wingdings" w:hint="default"/>
      </w:rPr>
    </w:lvl>
    <w:lvl w:ilvl="6" w:tplc="0C090001" w:tentative="1">
      <w:start w:val="1"/>
      <w:numFmt w:val="bullet"/>
      <w:lvlText w:val=""/>
      <w:lvlJc w:val="left"/>
      <w:pPr>
        <w:ind w:left="6474" w:hanging="360"/>
      </w:pPr>
      <w:rPr>
        <w:rFonts w:ascii="Symbol" w:hAnsi="Symbol" w:hint="default"/>
      </w:rPr>
    </w:lvl>
    <w:lvl w:ilvl="7" w:tplc="0C090003" w:tentative="1">
      <w:start w:val="1"/>
      <w:numFmt w:val="bullet"/>
      <w:lvlText w:val="o"/>
      <w:lvlJc w:val="left"/>
      <w:pPr>
        <w:ind w:left="7194" w:hanging="360"/>
      </w:pPr>
      <w:rPr>
        <w:rFonts w:ascii="Courier New" w:hAnsi="Courier New" w:cs="Courier New" w:hint="default"/>
      </w:rPr>
    </w:lvl>
    <w:lvl w:ilvl="8" w:tplc="0C090005" w:tentative="1">
      <w:start w:val="1"/>
      <w:numFmt w:val="bullet"/>
      <w:lvlText w:val=""/>
      <w:lvlJc w:val="left"/>
      <w:pPr>
        <w:ind w:left="7914" w:hanging="360"/>
      </w:pPr>
      <w:rPr>
        <w:rFonts w:ascii="Wingdings" w:hAnsi="Wingdings" w:hint="default"/>
      </w:rPr>
    </w:lvl>
  </w:abstractNum>
  <w:abstractNum w:abstractNumId="58"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4985275E"/>
    <w:multiLevelType w:val="hybridMultilevel"/>
    <w:tmpl w:val="BA5AAB80"/>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4A654AC0"/>
    <w:multiLevelType w:val="hybridMultilevel"/>
    <w:tmpl w:val="EA6002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15:restartNumberingAfterBreak="0">
    <w:nsid w:val="4B540BD9"/>
    <w:multiLevelType w:val="hybridMultilevel"/>
    <w:tmpl w:val="9F9A73A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3" w15:restartNumberingAfterBreak="0">
    <w:nsid w:val="4C731783"/>
    <w:multiLevelType w:val="hybridMultilevel"/>
    <w:tmpl w:val="706A2E4E"/>
    <w:lvl w:ilvl="0" w:tplc="0C09000B">
      <w:start w:val="1"/>
      <w:numFmt w:val="bullet"/>
      <w:lvlText w:val=""/>
      <w:lvlJc w:val="left"/>
      <w:pPr>
        <w:ind w:left="2138" w:hanging="360"/>
      </w:pPr>
      <w:rPr>
        <w:rFonts w:ascii="Wingdings" w:hAnsi="Wingdings" w:hint="default"/>
      </w:rPr>
    </w:lvl>
    <w:lvl w:ilvl="1" w:tplc="0C090003">
      <w:start w:val="1"/>
      <w:numFmt w:val="bullet"/>
      <w:lvlText w:val="o"/>
      <w:lvlJc w:val="left"/>
      <w:pPr>
        <w:ind w:left="2858" w:hanging="360"/>
      </w:pPr>
      <w:rPr>
        <w:rFonts w:ascii="Courier New" w:hAnsi="Courier New" w:cs="Courier New" w:hint="default"/>
      </w:rPr>
    </w:lvl>
    <w:lvl w:ilvl="2" w:tplc="0C090005" w:tentative="1">
      <w:start w:val="1"/>
      <w:numFmt w:val="bullet"/>
      <w:lvlText w:val=""/>
      <w:lvlJc w:val="left"/>
      <w:pPr>
        <w:ind w:left="3578" w:hanging="360"/>
      </w:pPr>
      <w:rPr>
        <w:rFonts w:ascii="Wingdings" w:hAnsi="Wingdings" w:hint="default"/>
      </w:rPr>
    </w:lvl>
    <w:lvl w:ilvl="3" w:tplc="0C090001" w:tentative="1">
      <w:start w:val="1"/>
      <w:numFmt w:val="bullet"/>
      <w:lvlText w:val=""/>
      <w:lvlJc w:val="left"/>
      <w:pPr>
        <w:ind w:left="4298" w:hanging="360"/>
      </w:pPr>
      <w:rPr>
        <w:rFonts w:ascii="Symbol" w:hAnsi="Symbol" w:hint="default"/>
      </w:rPr>
    </w:lvl>
    <w:lvl w:ilvl="4" w:tplc="0C090003" w:tentative="1">
      <w:start w:val="1"/>
      <w:numFmt w:val="bullet"/>
      <w:lvlText w:val="o"/>
      <w:lvlJc w:val="left"/>
      <w:pPr>
        <w:ind w:left="5018" w:hanging="360"/>
      </w:pPr>
      <w:rPr>
        <w:rFonts w:ascii="Courier New" w:hAnsi="Courier New" w:cs="Courier New" w:hint="default"/>
      </w:rPr>
    </w:lvl>
    <w:lvl w:ilvl="5" w:tplc="0C090005" w:tentative="1">
      <w:start w:val="1"/>
      <w:numFmt w:val="bullet"/>
      <w:lvlText w:val=""/>
      <w:lvlJc w:val="left"/>
      <w:pPr>
        <w:ind w:left="5738" w:hanging="360"/>
      </w:pPr>
      <w:rPr>
        <w:rFonts w:ascii="Wingdings" w:hAnsi="Wingdings" w:hint="default"/>
      </w:rPr>
    </w:lvl>
    <w:lvl w:ilvl="6" w:tplc="0C090001" w:tentative="1">
      <w:start w:val="1"/>
      <w:numFmt w:val="bullet"/>
      <w:lvlText w:val=""/>
      <w:lvlJc w:val="left"/>
      <w:pPr>
        <w:ind w:left="6458" w:hanging="360"/>
      </w:pPr>
      <w:rPr>
        <w:rFonts w:ascii="Symbol" w:hAnsi="Symbol" w:hint="default"/>
      </w:rPr>
    </w:lvl>
    <w:lvl w:ilvl="7" w:tplc="0C090003" w:tentative="1">
      <w:start w:val="1"/>
      <w:numFmt w:val="bullet"/>
      <w:lvlText w:val="o"/>
      <w:lvlJc w:val="left"/>
      <w:pPr>
        <w:ind w:left="7178" w:hanging="360"/>
      </w:pPr>
      <w:rPr>
        <w:rFonts w:ascii="Courier New" w:hAnsi="Courier New" w:cs="Courier New" w:hint="default"/>
      </w:rPr>
    </w:lvl>
    <w:lvl w:ilvl="8" w:tplc="0C090005" w:tentative="1">
      <w:start w:val="1"/>
      <w:numFmt w:val="bullet"/>
      <w:lvlText w:val=""/>
      <w:lvlJc w:val="left"/>
      <w:pPr>
        <w:ind w:left="7898" w:hanging="360"/>
      </w:pPr>
      <w:rPr>
        <w:rFonts w:ascii="Wingdings" w:hAnsi="Wingdings" w:hint="default"/>
      </w:rPr>
    </w:lvl>
  </w:abstractNum>
  <w:abstractNum w:abstractNumId="64" w15:restartNumberingAfterBreak="0">
    <w:nsid w:val="4D974D38"/>
    <w:multiLevelType w:val="hybridMultilevel"/>
    <w:tmpl w:val="34340B76"/>
    <w:lvl w:ilvl="0" w:tplc="0C090001">
      <w:start w:val="1"/>
      <w:numFmt w:val="bullet"/>
      <w:lvlText w:val=""/>
      <w:lvlJc w:val="left"/>
      <w:pPr>
        <w:ind w:left="530" w:hanging="360"/>
      </w:pPr>
      <w:rPr>
        <w:rFonts w:ascii="Symbol" w:hAnsi="Symbo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65" w15:restartNumberingAfterBreak="0">
    <w:nsid w:val="4E392F83"/>
    <w:multiLevelType w:val="hybridMultilevel"/>
    <w:tmpl w:val="1480C754"/>
    <w:lvl w:ilvl="0" w:tplc="0C09000B">
      <w:start w:val="1"/>
      <w:numFmt w:val="bullet"/>
      <w:lvlText w:val=""/>
      <w:lvlJc w:val="left"/>
      <w:pPr>
        <w:ind w:left="1800" w:hanging="360"/>
      </w:pPr>
      <w:rPr>
        <w:rFonts w:ascii="Wingdings" w:hAnsi="Wingdings"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66" w15:restartNumberingAfterBreak="0">
    <w:nsid w:val="5207300C"/>
    <w:multiLevelType w:val="hybridMultilevel"/>
    <w:tmpl w:val="EB967200"/>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6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9" w15:restartNumberingAfterBreak="0">
    <w:nsid w:val="59462C74"/>
    <w:multiLevelType w:val="hybridMultilevel"/>
    <w:tmpl w:val="F3DA770E"/>
    <w:lvl w:ilvl="0" w:tplc="0C09000F">
      <w:start w:val="1"/>
      <w:numFmt w:val="decimal"/>
      <w:lvlText w:val="%1."/>
      <w:lvlJc w:val="left"/>
      <w:pPr>
        <w:ind w:left="36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61526215"/>
    <w:multiLevelType w:val="hybridMultilevel"/>
    <w:tmpl w:val="EF1E15AE"/>
    <w:lvl w:ilvl="0" w:tplc="0C090001">
      <w:start w:val="1"/>
      <w:numFmt w:val="bullet"/>
      <w:lvlText w:val=""/>
      <w:lvlJc w:val="left"/>
      <w:pPr>
        <w:ind w:left="530" w:hanging="360"/>
      </w:pPr>
      <w:rPr>
        <w:rFonts w:ascii="Symbol" w:hAnsi="Symbo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72" w15:restartNumberingAfterBreak="0">
    <w:nsid w:val="64C058F1"/>
    <w:multiLevelType w:val="hybridMultilevel"/>
    <w:tmpl w:val="B6C8B876"/>
    <w:lvl w:ilvl="0" w:tplc="2764ABDC">
      <w:numFmt w:val="bullet"/>
      <w:lvlText w:val="-"/>
      <w:lvlJc w:val="left"/>
      <w:pPr>
        <w:ind w:left="568" w:hanging="442"/>
      </w:pPr>
      <w:rPr>
        <w:rFonts w:ascii="Arial" w:eastAsia="Arial" w:hAnsi="Arial" w:cs="Arial" w:hint="default"/>
        <w:b w:val="0"/>
        <w:bCs w:val="0"/>
        <w:i w:val="0"/>
        <w:iCs w:val="0"/>
        <w:w w:val="100"/>
        <w:sz w:val="22"/>
        <w:szCs w:val="22"/>
        <w:lang w:val="en-US" w:eastAsia="en-US" w:bidi="ar-SA"/>
      </w:rPr>
    </w:lvl>
    <w:lvl w:ilvl="1" w:tplc="8D7C5274">
      <w:numFmt w:val="bullet"/>
      <w:lvlText w:val="o"/>
      <w:lvlJc w:val="left"/>
      <w:pPr>
        <w:ind w:left="993" w:hanging="360"/>
      </w:pPr>
      <w:rPr>
        <w:rFonts w:ascii="Courier New" w:eastAsia="Courier New" w:hAnsi="Courier New" w:cs="Courier New" w:hint="default"/>
        <w:b w:val="0"/>
        <w:bCs w:val="0"/>
        <w:i w:val="0"/>
        <w:iCs w:val="0"/>
        <w:w w:val="100"/>
        <w:sz w:val="22"/>
        <w:szCs w:val="22"/>
        <w:lang w:val="en-US" w:eastAsia="en-US" w:bidi="ar-SA"/>
      </w:rPr>
    </w:lvl>
    <w:lvl w:ilvl="2" w:tplc="A85A1B6E">
      <w:numFmt w:val="bullet"/>
      <w:lvlText w:val="•"/>
      <w:lvlJc w:val="left"/>
      <w:pPr>
        <w:ind w:left="1575" w:hanging="360"/>
      </w:pPr>
      <w:rPr>
        <w:rFonts w:hint="default"/>
        <w:lang w:val="en-US" w:eastAsia="en-US" w:bidi="ar-SA"/>
      </w:rPr>
    </w:lvl>
    <w:lvl w:ilvl="3" w:tplc="9C748082">
      <w:numFmt w:val="bullet"/>
      <w:lvlText w:val="•"/>
      <w:lvlJc w:val="left"/>
      <w:pPr>
        <w:ind w:left="2150" w:hanging="360"/>
      </w:pPr>
      <w:rPr>
        <w:rFonts w:hint="default"/>
        <w:lang w:val="en-US" w:eastAsia="en-US" w:bidi="ar-SA"/>
      </w:rPr>
    </w:lvl>
    <w:lvl w:ilvl="4" w:tplc="648A5F32">
      <w:numFmt w:val="bullet"/>
      <w:lvlText w:val="•"/>
      <w:lvlJc w:val="left"/>
      <w:pPr>
        <w:ind w:left="2726" w:hanging="360"/>
      </w:pPr>
      <w:rPr>
        <w:rFonts w:hint="default"/>
        <w:lang w:val="en-US" w:eastAsia="en-US" w:bidi="ar-SA"/>
      </w:rPr>
    </w:lvl>
    <w:lvl w:ilvl="5" w:tplc="9DD69542">
      <w:numFmt w:val="bullet"/>
      <w:lvlText w:val="•"/>
      <w:lvlJc w:val="left"/>
      <w:pPr>
        <w:ind w:left="3301" w:hanging="360"/>
      </w:pPr>
      <w:rPr>
        <w:rFonts w:hint="default"/>
        <w:lang w:val="en-US" w:eastAsia="en-US" w:bidi="ar-SA"/>
      </w:rPr>
    </w:lvl>
    <w:lvl w:ilvl="6" w:tplc="732E1658">
      <w:numFmt w:val="bullet"/>
      <w:lvlText w:val="•"/>
      <w:lvlJc w:val="left"/>
      <w:pPr>
        <w:ind w:left="3876" w:hanging="360"/>
      </w:pPr>
      <w:rPr>
        <w:rFonts w:hint="default"/>
        <w:lang w:val="en-US" w:eastAsia="en-US" w:bidi="ar-SA"/>
      </w:rPr>
    </w:lvl>
    <w:lvl w:ilvl="7" w:tplc="B54A4CC2">
      <w:numFmt w:val="bullet"/>
      <w:lvlText w:val="•"/>
      <w:lvlJc w:val="left"/>
      <w:pPr>
        <w:ind w:left="4452" w:hanging="360"/>
      </w:pPr>
      <w:rPr>
        <w:rFonts w:hint="default"/>
        <w:lang w:val="en-US" w:eastAsia="en-US" w:bidi="ar-SA"/>
      </w:rPr>
    </w:lvl>
    <w:lvl w:ilvl="8" w:tplc="0B32EC8C">
      <w:numFmt w:val="bullet"/>
      <w:lvlText w:val="•"/>
      <w:lvlJc w:val="left"/>
      <w:pPr>
        <w:ind w:left="5027" w:hanging="360"/>
      </w:pPr>
      <w:rPr>
        <w:rFonts w:hint="default"/>
        <w:lang w:val="en-US" w:eastAsia="en-US" w:bidi="ar-SA"/>
      </w:rPr>
    </w:lvl>
  </w:abstractNum>
  <w:abstractNum w:abstractNumId="73" w15:restartNumberingAfterBreak="0">
    <w:nsid w:val="67AB4D84"/>
    <w:multiLevelType w:val="multilevel"/>
    <w:tmpl w:val="5134BE68"/>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284"/>
        </w:tabs>
        <w:ind w:left="1276"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4" w15:restartNumberingAfterBreak="0">
    <w:nsid w:val="68886928"/>
    <w:multiLevelType w:val="hybridMultilevel"/>
    <w:tmpl w:val="6A163C3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5" w15:restartNumberingAfterBreak="0">
    <w:nsid w:val="691F1A2C"/>
    <w:multiLevelType w:val="hybridMultilevel"/>
    <w:tmpl w:val="259AF56C"/>
    <w:lvl w:ilvl="0" w:tplc="0C090001">
      <w:start w:val="1"/>
      <w:numFmt w:val="bullet"/>
      <w:lvlText w:val=""/>
      <w:lvlJc w:val="left"/>
      <w:pPr>
        <w:ind w:left="767" w:hanging="360"/>
      </w:pPr>
      <w:rPr>
        <w:rFonts w:ascii="Symbol" w:hAnsi="Symbol" w:hint="default"/>
      </w:rPr>
    </w:lvl>
    <w:lvl w:ilvl="1" w:tplc="0C090003" w:tentative="1">
      <w:start w:val="1"/>
      <w:numFmt w:val="bullet"/>
      <w:lvlText w:val="o"/>
      <w:lvlJc w:val="left"/>
      <w:pPr>
        <w:ind w:left="1487" w:hanging="360"/>
      </w:pPr>
      <w:rPr>
        <w:rFonts w:ascii="Courier New" w:hAnsi="Courier New" w:cs="Courier New" w:hint="default"/>
      </w:rPr>
    </w:lvl>
    <w:lvl w:ilvl="2" w:tplc="0C090005" w:tentative="1">
      <w:start w:val="1"/>
      <w:numFmt w:val="bullet"/>
      <w:lvlText w:val=""/>
      <w:lvlJc w:val="left"/>
      <w:pPr>
        <w:ind w:left="2207" w:hanging="360"/>
      </w:pPr>
      <w:rPr>
        <w:rFonts w:ascii="Wingdings" w:hAnsi="Wingdings" w:hint="default"/>
      </w:rPr>
    </w:lvl>
    <w:lvl w:ilvl="3" w:tplc="0C090001" w:tentative="1">
      <w:start w:val="1"/>
      <w:numFmt w:val="bullet"/>
      <w:lvlText w:val=""/>
      <w:lvlJc w:val="left"/>
      <w:pPr>
        <w:ind w:left="2927" w:hanging="360"/>
      </w:pPr>
      <w:rPr>
        <w:rFonts w:ascii="Symbol" w:hAnsi="Symbol" w:hint="default"/>
      </w:rPr>
    </w:lvl>
    <w:lvl w:ilvl="4" w:tplc="0C090003" w:tentative="1">
      <w:start w:val="1"/>
      <w:numFmt w:val="bullet"/>
      <w:lvlText w:val="o"/>
      <w:lvlJc w:val="left"/>
      <w:pPr>
        <w:ind w:left="3647" w:hanging="360"/>
      </w:pPr>
      <w:rPr>
        <w:rFonts w:ascii="Courier New" w:hAnsi="Courier New" w:cs="Courier New" w:hint="default"/>
      </w:rPr>
    </w:lvl>
    <w:lvl w:ilvl="5" w:tplc="0C090005" w:tentative="1">
      <w:start w:val="1"/>
      <w:numFmt w:val="bullet"/>
      <w:lvlText w:val=""/>
      <w:lvlJc w:val="left"/>
      <w:pPr>
        <w:ind w:left="4367" w:hanging="360"/>
      </w:pPr>
      <w:rPr>
        <w:rFonts w:ascii="Wingdings" w:hAnsi="Wingdings" w:hint="default"/>
      </w:rPr>
    </w:lvl>
    <w:lvl w:ilvl="6" w:tplc="0C090001" w:tentative="1">
      <w:start w:val="1"/>
      <w:numFmt w:val="bullet"/>
      <w:lvlText w:val=""/>
      <w:lvlJc w:val="left"/>
      <w:pPr>
        <w:ind w:left="5087" w:hanging="360"/>
      </w:pPr>
      <w:rPr>
        <w:rFonts w:ascii="Symbol" w:hAnsi="Symbol" w:hint="default"/>
      </w:rPr>
    </w:lvl>
    <w:lvl w:ilvl="7" w:tplc="0C090003" w:tentative="1">
      <w:start w:val="1"/>
      <w:numFmt w:val="bullet"/>
      <w:lvlText w:val="o"/>
      <w:lvlJc w:val="left"/>
      <w:pPr>
        <w:ind w:left="5807" w:hanging="360"/>
      </w:pPr>
      <w:rPr>
        <w:rFonts w:ascii="Courier New" w:hAnsi="Courier New" w:cs="Courier New" w:hint="default"/>
      </w:rPr>
    </w:lvl>
    <w:lvl w:ilvl="8" w:tplc="0C090005" w:tentative="1">
      <w:start w:val="1"/>
      <w:numFmt w:val="bullet"/>
      <w:lvlText w:val=""/>
      <w:lvlJc w:val="left"/>
      <w:pPr>
        <w:ind w:left="6527" w:hanging="360"/>
      </w:pPr>
      <w:rPr>
        <w:rFonts w:ascii="Wingdings" w:hAnsi="Wingdings" w:hint="default"/>
      </w:rPr>
    </w:lvl>
  </w:abstractNum>
  <w:abstractNum w:abstractNumId="76" w15:restartNumberingAfterBreak="0">
    <w:nsid w:val="6AB16164"/>
    <w:multiLevelType w:val="hybridMultilevel"/>
    <w:tmpl w:val="2E9ED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D">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7" w15:restartNumberingAfterBreak="0">
    <w:nsid w:val="6ECB3612"/>
    <w:multiLevelType w:val="hybridMultilevel"/>
    <w:tmpl w:val="05223566"/>
    <w:lvl w:ilvl="0" w:tplc="EB78128C">
      <w:numFmt w:val="bullet"/>
      <w:lvlText w:val="-"/>
      <w:lvlJc w:val="left"/>
      <w:pPr>
        <w:ind w:left="568" w:hanging="504"/>
      </w:pPr>
      <w:rPr>
        <w:rFonts w:ascii="Arial" w:eastAsia="Arial" w:hAnsi="Arial" w:cs="Arial" w:hint="default"/>
        <w:b w:val="0"/>
        <w:bCs w:val="0"/>
        <w:i w:val="0"/>
        <w:iCs w:val="0"/>
        <w:w w:val="100"/>
        <w:sz w:val="22"/>
        <w:szCs w:val="22"/>
        <w:lang w:val="en-US" w:eastAsia="en-US" w:bidi="ar-SA"/>
      </w:rPr>
    </w:lvl>
    <w:lvl w:ilvl="1" w:tplc="D6DAE984">
      <w:numFmt w:val="bullet"/>
      <w:lvlText w:val="o"/>
      <w:lvlJc w:val="left"/>
      <w:pPr>
        <w:ind w:left="851" w:hanging="286"/>
      </w:pPr>
      <w:rPr>
        <w:rFonts w:ascii="Courier New" w:eastAsia="Courier New" w:hAnsi="Courier New" w:cs="Courier New" w:hint="default"/>
        <w:b w:val="0"/>
        <w:bCs w:val="0"/>
        <w:i w:val="0"/>
        <w:iCs w:val="0"/>
        <w:w w:val="100"/>
        <w:sz w:val="22"/>
        <w:szCs w:val="22"/>
        <w:lang w:val="en-US" w:eastAsia="en-US" w:bidi="ar-SA"/>
      </w:rPr>
    </w:lvl>
    <w:lvl w:ilvl="2" w:tplc="0DB05948">
      <w:numFmt w:val="bullet"/>
      <w:lvlText w:val="•"/>
      <w:lvlJc w:val="left"/>
      <w:pPr>
        <w:ind w:left="1000" w:hanging="286"/>
      </w:pPr>
      <w:rPr>
        <w:rFonts w:hint="default"/>
        <w:lang w:val="en-US" w:eastAsia="en-US" w:bidi="ar-SA"/>
      </w:rPr>
    </w:lvl>
    <w:lvl w:ilvl="3" w:tplc="B6E2896A">
      <w:numFmt w:val="bullet"/>
      <w:lvlText w:val="•"/>
      <w:lvlJc w:val="left"/>
      <w:pPr>
        <w:ind w:left="1647" w:hanging="286"/>
      </w:pPr>
      <w:rPr>
        <w:rFonts w:hint="default"/>
        <w:lang w:val="en-US" w:eastAsia="en-US" w:bidi="ar-SA"/>
      </w:rPr>
    </w:lvl>
    <w:lvl w:ilvl="4" w:tplc="16447C04">
      <w:numFmt w:val="bullet"/>
      <w:lvlText w:val="•"/>
      <w:lvlJc w:val="left"/>
      <w:pPr>
        <w:ind w:left="2294" w:hanging="286"/>
      </w:pPr>
      <w:rPr>
        <w:rFonts w:hint="default"/>
        <w:lang w:val="en-US" w:eastAsia="en-US" w:bidi="ar-SA"/>
      </w:rPr>
    </w:lvl>
    <w:lvl w:ilvl="5" w:tplc="2BEC75CA">
      <w:numFmt w:val="bullet"/>
      <w:lvlText w:val="•"/>
      <w:lvlJc w:val="left"/>
      <w:pPr>
        <w:ind w:left="2941" w:hanging="286"/>
      </w:pPr>
      <w:rPr>
        <w:rFonts w:hint="default"/>
        <w:lang w:val="en-US" w:eastAsia="en-US" w:bidi="ar-SA"/>
      </w:rPr>
    </w:lvl>
    <w:lvl w:ilvl="6" w:tplc="69404984">
      <w:numFmt w:val="bullet"/>
      <w:lvlText w:val="•"/>
      <w:lvlJc w:val="left"/>
      <w:pPr>
        <w:ind w:left="3589" w:hanging="286"/>
      </w:pPr>
      <w:rPr>
        <w:rFonts w:hint="default"/>
        <w:lang w:val="en-US" w:eastAsia="en-US" w:bidi="ar-SA"/>
      </w:rPr>
    </w:lvl>
    <w:lvl w:ilvl="7" w:tplc="BA4EC090">
      <w:numFmt w:val="bullet"/>
      <w:lvlText w:val="•"/>
      <w:lvlJc w:val="left"/>
      <w:pPr>
        <w:ind w:left="4236" w:hanging="286"/>
      </w:pPr>
      <w:rPr>
        <w:rFonts w:hint="default"/>
        <w:lang w:val="en-US" w:eastAsia="en-US" w:bidi="ar-SA"/>
      </w:rPr>
    </w:lvl>
    <w:lvl w:ilvl="8" w:tplc="CDA6D92C">
      <w:numFmt w:val="bullet"/>
      <w:lvlText w:val="•"/>
      <w:lvlJc w:val="left"/>
      <w:pPr>
        <w:ind w:left="4883" w:hanging="286"/>
      </w:pPr>
      <w:rPr>
        <w:rFonts w:hint="default"/>
        <w:lang w:val="en-US" w:eastAsia="en-US" w:bidi="ar-SA"/>
      </w:rPr>
    </w:lvl>
  </w:abstractNum>
  <w:abstractNum w:abstractNumId="78" w15:restartNumberingAfterBreak="0">
    <w:nsid w:val="726978F0"/>
    <w:multiLevelType w:val="hybridMultilevel"/>
    <w:tmpl w:val="9FE49DCE"/>
    <w:lvl w:ilvl="0" w:tplc="0C090001">
      <w:start w:val="1"/>
      <w:numFmt w:val="bullet"/>
      <w:lvlText w:val=""/>
      <w:lvlJc w:val="left"/>
      <w:pPr>
        <w:ind w:left="530" w:hanging="360"/>
      </w:pPr>
      <w:rPr>
        <w:rFonts w:ascii="Symbol" w:hAnsi="Symbo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79" w15:restartNumberingAfterBreak="0">
    <w:nsid w:val="72767C09"/>
    <w:multiLevelType w:val="hybridMultilevel"/>
    <w:tmpl w:val="7BF276CA"/>
    <w:lvl w:ilvl="0" w:tplc="7E4479AC">
      <w:numFmt w:val="bullet"/>
      <w:lvlText w:val="-"/>
      <w:lvlJc w:val="left"/>
      <w:pPr>
        <w:ind w:left="566" w:hanging="425"/>
      </w:pPr>
      <w:rPr>
        <w:rFonts w:ascii="Arial" w:eastAsia="Arial" w:hAnsi="Arial" w:cs="Arial" w:hint="default"/>
        <w:b w:val="0"/>
        <w:bCs w:val="0"/>
        <w:i w:val="0"/>
        <w:iCs w:val="0"/>
        <w:w w:val="100"/>
        <w:sz w:val="22"/>
        <w:szCs w:val="22"/>
        <w:lang w:val="en-US" w:eastAsia="en-US" w:bidi="ar-SA"/>
      </w:rPr>
    </w:lvl>
    <w:lvl w:ilvl="1" w:tplc="400A44C0">
      <w:numFmt w:val="bullet"/>
      <w:lvlText w:val="o"/>
      <w:lvlJc w:val="left"/>
      <w:pPr>
        <w:ind w:left="995" w:hanging="360"/>
      </w:pPr>
      <w:rPr>
        <w:rFonts w:ascii="Courier New" w:eastAsia="Courier New" w:hAnsi="Courier New" w:cs="Courier New" w:hint="default"/>
        <w:b w:val="0"/>
        <w:bCs w:val="0"/>
        <w:i w:val="0"/>
        <w:iCs w:val="0"/>
        <w:w w:val="100"/>
        <w:sz w:val="21"/>
        <w:szCs w:val="21"/>
        <w:lang w:val="en-US" w:eastAsia="en-US" w:bidi="ar-SA"/>
      </w:rPr>
    </w:lvl>
    <w:lvl w:ilvl="2" w:tplc="10EC9A7E">
      <w:numFmt w:val="bullet"/>
      <w:lvlText w:val="•"/>
      <w:lvlJc w:val="left"/>
      <w:pPr>
        <w:ind w:left="1575" w:hanging="360"/>
      </w:pPr>
      <w:rPr>
        <w:rFonts w:hint="default"/>
        <w:lang w:val="en-US" w:eastAsia="en-US" w:bidi="ar-SA"/>
      </w:rPr>
    </w:lvl>
    <w:lvl w:ilvl="3" w:tplc="7E364814">
      <w:numFmt w:val="bullet"/>
      <w:lvlText w:val="•"/>
      <w:lvlJc w:val="left"/>
      <w:pPr>
        <w:ind w:left="2150" w:hanging="360"/>
      </w:pPr>
      <w:rPr>
        <w:rFonts w:hint="default"/>
        <w:lang w:val="en-US" w:eastAsia="en-US" w:bidi="ar-SA"/>
      </w:rPr>
    </w:lvl>
    <w:lvl w:ilvl="4" w:tplc="AB22A670">
      <w:numFmt w:val="bullet"/>
      <w:lvlText w:val="•"/>
      <w:lvlJc w:val="left"/>
      <w:pPr>
        <w:ind w:left="2726" w:hanging="360"/>
      </w:pPr>
      <w:rPr>
        <w:rFonts w:hint="default"/>
        <w:lang w:val="en-US" w:eastAsia="en-US" w:bidi="ar-SA"/>
      </w:rPr>
    </w:lvl>
    <w:lvl w:ilvl="5" w:tplc="91B8BB2A">
      <w:numFmt w:val="bullet"/>
      <w:lvlText w:val="•"/>
      <w:lvlJc w:val="left"/>
      <w:pPr>
        <w:ind w:left="3301" w:hanging="360"/>
      </w:pPr>
      <w:rPr>
        <w:rFonts w:hint="default"/>
        <w:lang w:val="en-US" w:eastAsia="en-US" w:bidi="ar-SA"/>
      </w:rPr>
    </w:lvl>
    <w:lvl w:ilvl="6" w:tplc="E16EF55C">
      <w:numFmt w:val="bullet"/>
      <w:lvlText w:val="•"/>
      <w:lvlJc w:val="left"/>
      <w:pPr>
        <w:ind w:left="3876" w:hanging="360"/>
      </w:pPr>
      <w:rPr>
        <w:rFonts w:hint="default"/>
        <w:lang w:val="en-US" w:eastAsia="en-US" w:bidi="ar-SA"/>
      </w:rPr>
    </w:lvl>
    <w:lvl w:ilvl="7" w:tplc="913E8D5E">
      <w:numFmt w:val="bullet"/>
      <w:lvlText w:val="•"/>
      <w:lvlJc w:val="left"/>
      <w:pPr>
        <w:ind w:left="4452" w:hanging="360"/>
      </w:pPr>
      <w:rPr>
        <w:rFonts w:hint="default"/>
        <w:lang w:val="en-US" w:eastAsia="en-US" w:bidi="ar-SA"/>
      </w:rPr>
    </w:lvl>
    <w:lvl w:ilvl="8" w:tplc="EE806E16">
      <w:numFmt w:val="bullet"/>
      <w:lvlText w:val="•"/>
      <w:lvlJc w:val="left"/>
      <w:pPr>
        <w:ind w:left="5027" w:hanging="360"/>
      </w:pPr>
      <w:rPr>
        <w:rFonts w:hint="default"/>
        <w:lang w:val="en-US" w:eastAsia="en-US" w:bidi="ar-SA"/>
      </w:rPr>
    </w:lvl>
  </w:abstractNum>
  <w:abstractNum w:abstractNumId="80" w15:restartNumberingAfterBreak="0">
    <w:nsid w:val="73890E25"/>
    <w:multiLevelType w:val="hybridMultilevel"/>
    <w:tmpl w:val="988243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1" w15:restartNumberingAfterBreak="0">
    <w:nsid w:val="748D0DEB"/>
    <w:multiLevelType w:val="hybridMultilevel"/>
    <w:tmpl w:val="555AB672"/>
    <w:lvl w:ilvl="0" w:tplc="C156A758">
      <w:numFmt w:val="bullet"/>
      <w:lvlText w:val="-"/>
      <w:lvlJc w:val="left"/>
      <w:pPr>
        <w:ind w:left="549" w:hanging="442"/>
      </w:pPr>
      <w:rPr>
        <w:rFonts w:ascii="Arial" w:eastAsia="Arial" w:hAnsi="Arial" w:cs="Arial" w:hint="default"/>
        <w:b w:val="0"/>
        <w:bCs w:val="0"/>
        <w:i w:val="0"/>
        <w:iCs w:val="0"/>
        <w:w w:val="100"/>
        <w:sz w:val="22"/>
        <w:szCs w:val="22"/>
        <w:lang w:val="en-US" w:eastAsia="en-US" w:bidi="ar-SA"/>
      </w:rPr>
    </w:lvl>
    <w:lvl w:ilvl="1" w:tplc="56B00406">
      <w:numFmt w:val="bullet"/>
      <w:lvlText w:val="o"/>
      <w:lvlJc w:val="left"/>
      <w:pPr>
        <w:ind w:left="851" w:hanging="286"/>
      </w:pPr>
      <w:rPr>
        <w:rFonts w:ascii="Courier New" w:eastAsia="Courier New" w:hAnsi="Courier New" w:cs="Courier New" w:hint="default"/>
        <w:b w:val="0"/>
        <w:bCs w:val="0"/>
        <w:i w:val="0"/>
        <w:iCs w:val="0"/>
        <w:w w:val="100"/>
        <w:sz w:val="22"/>
        <w:szCs w:val="22"/>
        <w:lang w:val="en-US" w:eastAsia="en-US" w:bidi="ar-SA"/>
      </w:rPr>
    </w:lvl>
    <w:lvl w:ilvl="2" w:tplc="C5249E22">
      <w:numFmt w:val="bullet"/>
      <w:lvlText w:val="•"/>
      <w:lvlJc w:val="left"/>
      <w:pPr>
        <w:ind w:left="1450" w:hanging="286"/>
      </w:pPr>
      <w:rPr>
        <w:rFonts w:hint="default"/>
        <w:lang w:val="en-US" w:eastAsia="en-US" w:bidi="ar-SA"/>
      </w:rPr>
    </w:lvl>
    <w:lvl w:ilvl="3" w:tplc="11AC3242">
      <w:numFmt w:val="bullet"/>
      <w:lvlText w:val="•"/>
      <w:lvlJc w:val="left"/>
      <w:pPr>
        <w:ind w:left="2041" w:hanging="286"/>
      </w:pPr>
      <w:rPr>
        <w:rFonts w:hint="default"/>
        <w:lang w:val="en-US" w:eastAsia="en-US" w:bidi="ar-SA"/>
      </w:rPr>
    </w:lvl>
    <w:lvl w:ilvl="4" w:tplc="67E06862">
      <w:numFmt w:val="bullet"/>
      <w:lvlText w:val="•"/>
      <w:lvlJc w:val="left"/>
      <w:pPr>
        <w:ind w:left="2632" w:hanging="286"/>
      </w:pPr>
      <w:rPr>
        <w:rFonts w:hint="default"/>
        <w:lang w:val="en-US" w:eastAsia="en-US" w:bidi="ar-SA"/>
      </w:rPr>
    </w:lvl>
    <w:lvl w:ilvl="5" w:tplc="0EB80A1E">
      <w:numFmt w:val="bullet"/>
      <w:lvlText w:val="•"/>
      <w:lvlJc w:val="left"/>
      <w:pPr>
        <w:ind w:left="3223" w:hanging="286"/>
      </w:pPr>
      <w:rPr>
        <w:rFonts w:hint="default"/>
        <w:lang w:val="en-US" w:eastAsia="en-US" w:bidi="ar-SA"/>
      </w:rPr>
    </w:lvl>
    <w:lvl w:ilvl="6" w:tplc="725E216C">
      <w:numFmt w:val="bullet"/>
      <w:lvlText w:val="•"/>
      <w:lvlJc w:val="left"/>
      <w:pPr>
        <w:ind w:left="3814" w:hanging="286"/>
      </w:pPr>
      <w:rPr>
        <w:rFonts w:hint="default"/>
        <w:lang w:val="en-US" w:eastAsia="en-US" w:bidi="ar-SA"/>
      </w:rPr>
    </w:lvl>
    <w:lvl w:ilvl="7" w:tplc="A88EC550">
      <w:numFmt w:val="bullet"/>
      <w:lvlText w:val="•"/>
      <w:lvlJc w:val="left"/>
      <w:pPr>
        <w:ind w:left="4405" w:hanging="286"/>
      </w:pPr>
      <w:rPr>
        <w:rFonts w:hint="default"/>
        <w:lang w:val="en-US" w:eastAsia="en-US" w:bidi="ar-SA"/>
      </w:rPr>
    </w:lvl>
    <w:lvl w:ilvl="8" w:tplc="3BE2DC7A">
      <w:numFmt w:val="bullet"/>
      <w:lvlText w:val="•"/>
      <w:lvlJc w:val="left"/>
      <w:pPr>
        <w:ind w:left="4996" w:hanging="286"/>
      </w:pPr>
      <w:rPr>
        <w:rFonts w:hint="default"/>
        <w:lang w:val="en-US" w:eastAsia="en-US" w:bidi="ar-SA"/>
      </w:rPr>
    </w:lvl>
  </w:abstractNum>
  <w:abstractNum w:abstractNumId="82" w15:restartNumberingAfterBreak="0">
    <w:nsid w:val="74A65B3C"/>
    <w:multiLevelType w:val="hybridMultilevel"/>
    <w:tmpl w:val="B6067F9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3"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6" w15:restartNumberingAfterBreak="0">
    <w:nsid w:val="7B4D7ACC"/>
    <w:multiLevelType w:val="hybridMultilevel"/>
    <w:tmpl w:val="6E52B82E"/>
    <w:lvl w:ilvl="0" w:tplc="2C96BF3A">
      <w:numFmt w:val="bullet"/>
      <w:lvlText w:val="o"/>
      <w:lvlJc w:val="left"/>
      <w:pPr>
        <w:ind w:left="566" w:hanging="459"/>
      </w:pPr>
      <w:rPr>
        <w:rFonts w:ascii="Courier New" w:eastAsia="Courier New" w:hAnsi="Courier New" w:cs="Courier New" w:hint="default"/>
        <w:b w:val="0"/>
        <w:bCs w:val="0"/>
        <w:i w:val="0"/>
        <w:iCs w:val="0"/>
        <w:w w:val="100"/>
        <w:sz w:val="22"/>
        <w:szCs w:val="22"/>
        <w:lang w:val="en-US" w:eastAsia="en-US" w:bidi="ar-SA"/>
      </w:rPr>
    </w:lvl>
    <w:lvl w:ilvl="1" w:tplc="9D4608D4">
      <w:numFmt w:val="bullet"/>
      <w:lvlText w:val="•"/>
      <w:lvlJc w:val="left"/>
      <w:pPr>
        <w:ind w:left="1121" w:hanging="459"/>
      </w:pPr>
      <w:rPr>
        <w:rFonts w:hint="default"/>
        <w:lang w:val="en-US" w:eastAsia="en-US" w:bidi="ar-SA"/>
      </w:rPr>
    </w:lvl>
    <w:lvl w:ilvl="2" w:tplc="250A51AA">
      <w:numFmt w:val="bullet"/>
      <w:lvlText w:val="•"/>
      <w:lvlJc w:val="left"/>
      <w:pPr>
        <w:ind w:left="1683" w:hanging="459"/>
      </w:pPr>
      <w:rPr>
        <w:rFonts w:hint="default"/>
        <w:lang w:val="en-US" w:eastAsia="en-US" w:bidi="ar-SA"/>
      </w:rPr>
    </w:lvl>
    <w:lvl w:ilvl="3" w:tplc="5C0A75EA">
      <w:numFmt w:val="bullet"/>
      <w:lvlText w:val="•"/>
      <w:lvlJc w:val="left"/>
      <w:pPr>
        <w:ind w:left="2245" w:hanging="459"/>
      </w:pPr>
      <w:rPr>
        <w:rFonts w:hint="default"/>
        <w:lang w:val="en-US" w:eastAsia="en-US" w:bidi="ar-SA"/>
      </w:rPr>
    </w:lvl>
    <w:lvl w:ilvl="4" w:tplc="EC2A9996">
      <w:numFmt w:val="bullet"/>
      <w:lvlText w:val="•"/>
      <w:lvlJc w:val="left"/>
      <w:pPr>
        <w:ind w:left="2807" w:hanging="459"/>
      </w:pPr>
      <w:rPr>
        <w:rFonts w:hint="default"/>
        <w:lang w:val="en-US" w:eastAsia="en-US" w:bidi="ar-SA"/>
      </w:rPr>
    </w:lvl>
    <w:lvl w:ilvl="5" w:tplc="7AE4EF7C">
      <w:numFmt w:val="bullet"/>
      <w:lvlText w:val="•"/>
      <w:lvlJc w:val="left"/>
      <w:pPr>
        <w:ind w:left="3369" w:hanging="459"/>
      </w:pPr>
      <w:rPr>
        <w:rFonts w:hint="default"/>
        <w:lang w:val="en-US" w:eastAsia="en-US" w:bidi="ar-SA"/>
      </w:rPr>
    </w:lvl>
    <w:lvl w:ilvl="6" w:tplc="2536D2A6">
      <w:numFmt w:val="bullet"/>
      <w:lvlText w:val="•"/>
      <w:lvlJc w:val="left"/>
      <w:pPr>
        <w:ind w:left="3930" w:hanging="459"/>
      </w:pPr>
      <w:rPr>
        <w:rFonts w:hint="default"/>
        <w:lang w:val="en-US" w:eastAsia="en-US" w:bidi="ar-SA"/>
      </w:rPr>
    </w:lvl>
    <w:lvl w:ilvl="7" w:tplc="B93823E6">
      <w:numFmt w:val="bullet"/>
      <w:lvlText w:val="•"/>
      <w:lvlJc w:val="left"/>
      <w:pPr>
        <w:ind w:left="4492" w:hanging="459"/>
      </w:pPr>
      <w:rPr>
        <w:rFonts w:hint="default"/>
        <w:lang w:val="en-US" w:eastAsia="en-US" w:bidi="ar-SA"/>
      </w:rPr>
    </w:lvl>
    <w:lvl w:ilvl="8" w:tplc="9C22759C">
      <w:numFmt w:val="bullet"/>
      <w:lvlText w:val="•"/>
      <w:lvlJc w:val="left"/>
      <w:pPr>
        <w:ind w:left="5054" w:hanging="459"/>
      </w:pPr>
      <w:rPr>
        <w:rFonts w:hint="default"/>
        <w:lang w:val="en-US" w:eastAsia="en-US" w:bidi="ar-SA"/>
      </w:rPr>
    </w:lvl>
  </w:abstractNum>
  <w:abstractNum w:abstractNumId="8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8"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7F8557A9"/>
    <w:multiLevelType w:val="hybridMultilevel"/>
    <w:tmpl w:val="61F45A50"/>
    <w:lvl w:ilvl="0" w:tplc="9180803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46533579">
    <w:abstractNumId w:val="59"/>
  </w:num>
  <w:num w:numId="2" w16cid:durableId="1151025823">
    <w:abstractNumId w:val="87"/>
  </w:num>
  <w:num w:numId="3" w16cid:durableId="380179463">
    <w:abstractNumId w:val="16"/>
  </w:num>
  <w:num w:numId="4" w16cid:durableId="1628009497">
    <w:abstractNumId w:val="49"/>
  </w:num>
  <w:num w:numId="5" w16cid:durableId="725758205">
    <w:abstractNumId w:val="37"/>
  </w:num>
  <w:num w:numId="6" w16cid:durableId="1288856323">
    <w:abstractNumId w:val="19"/>
  </w:num>
  <w:num w:numId="7" w16cid:durableId="1624922078">
    <w:abstractNumId w:val="29"/>
  </w:num>
  <w:num w:numId="8" w16cid:durableId="925655325">
    <w:abstractNumId w:val="53"/>
  </w:num>
  <w:num w:numId="9" w16cid:durableId="755781439">
    <w:abstractNumId w:val="15"/>
  </w:num>
  <w:num w:numId="10" w16cid:durableId="615987363">
    <w:abstractNumId w:val="26"/>
  </w:num>
  <w:num w:numId="11" w16cid:durableId="1626424903">
    <w:abstractNumId w:val="39"/>
  </w:num>
  <w:num w:numId="12" w16cid:durableId="1618029579">
    <w:abstractNumId w:val="11"/>
  </w:num>
  <w:num w:numId="13" w16cid:durableId="1490092925">
    <w:abstractNumId w:val="58"/>
  </w:num>
  <w:num w:numId="14" w16cid:durableId="1771928048">
    <w:abstractNumId w:val="0"/>
  </w:num>
  <w:num w:numId="15" w16cid:durableId="1762490426">
    <w:abstractNumId w:val="73"/>
  </w:num>
  <w:num w:numId="16" w16cid:durableId="254291979">
    <w:abstractNumId w:val="83"/>
  </w:num>
  <w:num w:numId="17" w16cid:durableId="790366072">
    <w:abstractNumId w:val="24"/>
  </w:num>
  <w:num w:numId="18" w16cid:durableId="2069113573">
    <w:abstractNumId w:val="23"/>
  </w:num>
  <w:num w:numId="19" w16cid:durableId="1090153237">
    <w:abstractNumId w:val="84"/>
  </w:num>
  <w:num w:numId="20" w16cid:durableId="705368957">
    <w:abstractNumId w:val="52"/>
  </w:num>
  <w:num w:numId="21" w16cid:durableId="387462633">
    <w:abstractNumId w:val="5"/>
  </w:num>
  <w:num w:numId="22" w16cid:durableId="1646399237">
    <w:abstractNumId w:val="21"/>
  </w:num>
  <w:num w:numId="23" w16cid:durableId="1722747829">
    <w:abstractNumId w:val="68"/>
  </w:num>
  <w:num w:numId="24" w16cid:durableId="1354453983">
    <w:abstractNumId w:val="20"/>
  </w:num>
  <w:num w:numId="25" w16cid:durableId="743255756">
    <w:abstractNumId w:val="85"/>
  </w:num>
  <w:num w:numId="26" w16cid:durableId="2018995188">
    <w:abstractNumId w:val="1"/>
  </w:num>
  <w:num w:numId="27" w16cid:durableId="1501117273">
    <w:abstractNumId w:val="47"/>
  </w:num>
  <w:num w:numId="28" w16cid:durableId="2082831239">
    <w:abstractNumId w:val="34"/>
  </w:num>
  <w:num w:numId="29" w16cid:durableId="918444425">
    <w:abstractNumId w:val="67"/>
  </w:num>
  <w:num w:numId="30" w16cid:durableId="1874221202">
    <w:abstractNumId w:val="70"/>
  </w:num>
  <w:num w:numId="31" w16cid:durableId="898785636">
    <w:abstractNumId w:val="12"/>
  </w:num>
  <w:num w:numId="32" w16cid:durableId="654844656">
    <w:abstractNumId w:val="88"/>
  </w:num>
  <w:num w:numId="33" w16cid:durableId="881869646">
    <w:abstractNumId w:val="89"/>
  </w:num>
  <w:num w:numId="34" w16cid:durableId="495653637">
    <w:abstractNumId w:val="44"/>
  </w:num>
  <w:num w:numId="35" w16cid:durableId="1562405243">
    <w:abstractNumId w:val="17"/>
  </w:num>
  <w:num w:numId="36" w16cid:durableId="445271290">
    <w:abstractNumId w:val="8"/>
  </w:num>
  <w:num w:numId="37" w16cid:durableId="1882747271">
    <w:abstractNumId w:val="32"/>
  </w:num>
  <w:num w:numId="38" w16cid:durableId="583489219">
    <w:abstractNumId w:val="54"/>
  </w:num>
  <w:num w:numId="39" w16cid:durableId="1096444749">
    <w:abstractNumId w:val="42"/>
  </w:num>
  <w:num w:numId="40" w16cid:durableId="482889453">
    <w:abstractNumId w:val="36"/>
  </w:num>
  <w:num w:numId="41" w16cid:durableId="441457662">
    <w:abstractNumId w:val="18"/>
  </w:num>
  <w:num w:numId="42" w16cid:durableId="1160150033">
    <w:abstractNumId w:val="30"/>
  </w:num>
  <w:num w:numId="43" w16cid:durableId="1566909672">
    <w:abstractNumId w:val="3"/>
  </w:num>
  <w:num w:numId="44" w16cid:durableId="1679769603">
    <w:abstractNumId w:val="57"/>
  </w:num>
  <w:num w:numId="45" w16cid:durableId="541208659">
    <w:abstractNumId w:val="69"/>
  </w:num>
  <w:num w:numId="46" w16cid:durableId="1954360754">
    <w:abstractNumId w:val="45"/>
  </w:num>
  <w:num w:numId="47" w16cid:durableId="1893468447">
    <w:abstractNumId w:val="6"/>
  </w:num>
  <w:num w:numId="48" w16cid:durableId="499934534">
    <w:abstractNumId w:val="28"/>
  </w:num>
  <w:num w:numId="49" w16cid:durableId="4981964">
    <w:abstractNumId w:val="66"/>
  </w:num>
  <w:num w:numId="50" w16cid:durableId="733285586">
    <w:abstractNumId w:val="55"/>
  </w:num>
  <w:num w:numId="51" w16cid:durableId="1353798056">
    <w:abstractNumId w:val="74"/>
  </w:num>
  <w:num w:numId="52" w16cid:durableId="862404962">
    <w:abstractNumId w:val="76"/>
  </w:num>
  <w:num w:numId="53" w16cid:durableId="1790930773">
    <w:abstractNumId w:val="62"/>
  </w:num>
  <w:num w:numId="54" w16cid:durableId="660963078">
    <w:abstractNumId w:val="65"/>
  </w:num>
  <w:num w:numId="55" w16cid:durableId="715470285">
    <w:abstractNumId w:val="63"/>
  </w:num>
  <w:num w:numId="56" w16cid:durableId="289483172">
    <w:abstractNumId w:val="35"/>
  </w:num>
  <w:num w:numId="57" w16cid:durableId="1361663997">
    <w:abstractNumId w:val="14"/>
  </w:num>
  <w:num w:numId="58" w16cid:durableId="788209706">
    <w:abstractNumId w:val="40"/>
  </w:num>
  <w:num w:numId="59" w16cid:durableId="1015689716">
    <w:abstractNumId w:val="51"/>
  </w:num>
  <w:num w:numId="60" w16cid:durableId="1841388299">
    <w:abstractNumId w:val="82"/>
  </w:num>
  <w:num w:numId="61" w16cid:durableId="984359344">
    <w:abstractNumId w:val="38"/>
  </w:num>
  <w:num w:numId="62" w16cid:durableId="1124348631">
    <w:abstractNumId w:val="2"/>
  </w:num>
  <w:num w:numId="63" w16cid:durableId="1946425039">
    <w:abstractNumId w:val="60"/>
  </w:num>
  <w:num w:numId="64" w16cid:durableId="1573538425">
    <w:abstractNumId w:val="46"/>
  </w:num>
  <w:num w:numId="65" w16cid:durableId="708070931">
    <w:abstractNumId w:val="61"/>
  </w:num>
  <w:num w:numId="66" w16cid:durableId="761414370">
    <w:abstractNumId w:val="80"/>
  </w:num>
  <w:num w:numId="67" w16cid:durableId="1368986870">
    <w:abstractNumId w:val="41"/>
  </w:num>
  <w:num w:numId="68" w16cid:durableId="695421862">
    <w:abstractNumId w:val="78"/>
  </w:num>
  <w:num w:numId="69" w16cid:durableId="488324839">
    <w:abstractNumId w:val="48"/>
  </w:num>
  <w:num w:numId="70" w16cid:durableId="1224869367">
    <w:abstractNumId w:val="22"/>
  </w:num>
  <w:num w:numId="71" w16cid:durableId="1482037874">
    <w:abstractNumId w:val="64"/>
  </w:num>
  <w:num w:numId="72" w16cid:durableId="1340307561">
    <w:abstractNumId w:val="71"/>
  </w:num>
  <w:num w:numId="73" w16cid:durableId="1558590223">
    <w:abstractNumId w:val="7"/>
  </w:num>
  <w:num w:numId="74" w16cid:durableId="1389836222">
    <w:abstractNumId w:val="10"/>
  </w:num>
  <w:num w:numId="75" w16cid:durableId="821504703">
    <w:abstractNumId w:val="75"/>
  </w:num>
  <w:num w:numId="76" w16cid:durableId="1616135295">
    <w:abstractNumId w:val="25"/>
  </w:num>
  <w:num w:numId="77" w16cid:durableId="1364135416">
    <w:abstractNumId w:val="27"/>
  </w:num>
  <w:num w:numId="78" w16cid:durableId="616059095">
    <w:abstractNumId w:val="9"/>
  </w:num>
  <w:num w:numId="79" w16cid:durableId="814491859">
    <w:abstractNumId w:val="33"/>
  </w:num>
  <w:num w:numId="80" w16cid:durableId="1933319712">
    <w:abstractNumId w:val="13"/>
  </w:num>
  <w:num w:numId="81" w16cid:durableId="1010253741">
    <w:abstractNumId w:val="4"/>
  </w:num>
  <w:num w:numId="82" w16cid:durableId="285628776">
    <w:abstractNumId w:val="56"/>
  </w:num>
  <w:num w:numId="83" w16cid:durableId="2117485250">
    <w:abstractNumId w:val="50"/>
  </w:num>
  <w:num w:numId="84" w16cid:durableId="558128398">
    <w:abstractNumId w:val="79"/>
  </w:num>
  <w:num w:numId="85" w16cid:durableId="1308130030">
    <w:abstractNumId w:val="72"/>
  </w:num>
  <w:num w:numId="86" w16cid:durableId="1281912995">
    <w:abstractNumId w:val="31"/>
  </w:num>
  <w:num w:numId="87" w16cid:durableId="1957447766">
    <w:abstractNumId w:val="43"/>
  </w:num>
  <w:num w:numId="88" w16cid:durableId="2121946246">
    <w:abstractNumId w:val="77"/>
  </w:num>
  <w:num w:numId="89" w16cid:durableId="1563522669">
    <w:abstractNumId w:val="81"/>
  </w:num>
  <w:num w:numId="90" w16cid:durableId="818882829">
    <w:abstractNumId w:val="86"/>
  </w:num>
  <w:numIdMacAtCleanup w:val="9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eil Trainor">
    <w15:presenceInfo w15:providerId="AD" w15:userId="S::neil.trainor@amsa.gov.au::155383a2-f689-42ea-9196-65840b8069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GB" w:vendorID="64" w:dllVersion="4096" w:nlCheck="1" w:checkStyle="0"/>
  <w:activeWritingStyle w:appName="MSWord" w:lang="zh-CN" w:vendorID="64" w:dllVersion="0" w:nlCheck="1" w:checkStyle="1"/>
  <w:activeWritingStyle w:appName="MSWord" w:lang="en-US" w:vendorID="64" w:dllVersion="4096" w:nlCheck="1" w:checkStyle="0"/>
  <w:activeWritingStyle w:appName="MSWord" w:lang="en-AU" w:vendorID="64" w:dllVersion="4096" w:nlCheck="1" w:checkStyle="0"/>
  <w:activeWritingStyle w:appName="MSWord" w:lang="zh-CN" w:vendorID="64" w:dllVersion="5" w:nlCheck="1" w:checkStyle="1"/>
  <w:activeWritingStyle w:appName="MSWord" w:lang="fi-FI" w:vendorID="64" w:dllVersion="6" w:nlCheck="1" w:checkStyle="0"/>
  <w:activeWritingStyle w:appName="MSWord" w:lang="en-GB" w:vendorID="2" w:dllVersion="6" w:checkStyle="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55C"/>
    <w:rsid w:val="000005D1"/>
    <w:rsid w:val="000032B3"/>
    <w:rsid w:val="00004013"/>
    <w:rsid w:val="00014046"/>
    <w:rsid w:val="00015E1F"/>
    <w:rsid w:val="0001616D"/>
    <w:rsid w:val="00016839"/>
    <w:rsid w:val="000171BF"/>
    <w:rsid w:val="000174F9"/>
    <w:rsid w:val="000209D8"/>
    <w:rsid w:val="000249C2"/>
    <w:rsid w:val="00024E58"/>
    <w:rsid w:val="00025708"/>
    <w:rsid w:val="000258F6"/>
    <w:rsid w:val="0002652B"/>
    <w:rsid w:val="00027698"/>
    <w:rsid w:val="00027B3A"/>
    <w:rsid w:val="0003230C"/>
    <w:rsid w:val="000335E5"/>
    <w:rsid w:val="000337B7"/>
    <w:rsid w:val="00034333"/>
    <w:rsid w:val="0003449E"/>
    <w:rsid w:val="000347D9"/>
    <w:rsid w:val="00034DE5"/>
    <w:rsid w:val="00035A6B"/>
    <w:rsid w:val="000360DB"/>
    <w:rsid w:val="00037515"/>
    <w:rsid w:val="000379A7"/>
    <w:rsid w:val="00040EB8"/>
    <w:rsid w:val="0004312D"/>
    <w:rsid w:val="00043BD4"/>
    <w:rsid w:val="00045CF6"/>
    <w:rsid w:val="0004639B"/>
    <w:rsid w:val="000473FD"/>
    <w:rsid w:val="00050F02"/>
    <w:rsid w:val="00053425"/>
    <w:rsid w:val="000537AC"/>
    <w:rsid w:val="0005449E"/>
    <w:rsid w:val="00054C7D"/>
    <w:rsid w:val="00055938"/>
    <w:rsid w:val="00056C62"/>
    <w:rsid w:val="00056F77"/>
    <w:rsid w:val="00057809"/>
    <w:rsid w:val="00057B2C"/>
    <w:rsid w:val="00057B6D"/>
    <w:rsid w:val="00060D2E"/>
    <w:rsid w:val="00061A7B"/>
    <w:rsid w:val="0006233B"/>
    <w:rsid w:val="00062874"/>
    <w:rsid w:val="00065AB1"/>
    <w:rsid w:val="000663AA"/>
    <w:rsid w:val="00071E19"/>
    <w:rsid w:val="0007240C"/>
    <w:rsid w:val="00072584"/>
    <w:rsid w:val="000731A6"/>
    <w:rsid w:val="000733A4"/>
    <w:rsid w:val="00075AED"/>
    <w:rsid w:val="00076003"/>
    <w:rsid w:val="000768D0"/>
    <w:rsid w:val="000772E3"/>
    <w:rsid w:val="000804E2"/>
    <w:rsid w:val="000815AA"/>
    <w:rsid w:val="00082C85"/>
    <w:rsid w:val="00084A6D"/>
    <w:rsid w:val="0008524A"/>
    <w:rsid w:val="00086436"/>
    <w:rsid w:val="0008654C"/>
    <w:rsid w:val="000904ED"/>
    <w:rsid w:val="00090FA7"/>
    <w:rsid w:val="00091545"/>
    <w:rsid w:val="00093E5C"/>
    <w:rsid w:val="00094F41"/>
    <w:rsid w:val="0009509D"/>
    <w:rsid w:val="00095A61"/>
    <w:rsid w:val="00097EDE"/>
    <w:rsid w:val="000A0256"/>
    <w:rsid w:val="000A128A"/>
    <w:rsid w:val="000A27A8"/>
    <w:rsid w:val="000A3C65"/>
    <w:rsid w:val="000A4144"/>
    <w:rsid w:val="000A59C0"/>
    <w:rsid w:val="000B04EF"/>
    <w:rsid w:val="000B113D"/>
    <w:rsid w:val="000B2356"/>
    <w:rsid w:val="000B2761"/>
    <w:rsid w:val="000B2CEA"/>
    <w:rsid w:val="000B42BB"/>
    <w:rsid w:val="000B442D"/>
    <w:rsid w:val="000B4BA0"/>
    <w:rsid w:val="000B67EA"/>
    <w:rsid w:val="000B7E8A"/>
    <w:rsid w:val="000C0321"/>
    <w:rsid w:val="000C6207"/>
    <w:rsid w:val="000C711B"/>
    <w:rsid w:val="000C7C5C"/>
    <w:rsid w:val="000D030B"/>
    <w:rsid w:val="000D03EE"/>
    <w:rsid w:val="000D0C91"/>
    <w:rsid w:val="000D0F39"/>
    <w:rsid w:val="000D1D15"/>
    <w:rsid w:val="000D1DA7"/>
    <w:rsid w:val="000D2431"/>
    <w:rsid w:val="000D3A0C"/>
    <w:rsid w:val="000D521A"/>
    <w:rsid w:val="000D6560"/>
    <w:rsid w:val="000D6E9F"/>
    <w:rsid w:val="000E0B90"/>
    <w:rsid w:val="000E0FCB"/>
    <w:rsid w:val="000E2CA9"/>
    <w:rsid w:val="000E3954"/>
    <w:rsid w:val="000E3E52"/>
    <w:rsid w:val="000E48CB"/>
    <w:rsid w:val="000E5394"/>
    <w:rsid w:val="000E5BCB"/>
    <w:rsid w:val="000E72E3"/>
    <w:rsid w:val="000E7AB4"/>
    <w:rsid w:val="000E7C72"/>
    <w:rsid w:val="000F0E54"/>
    <w:rsid w:val="000F0F9F"/>
    <w:rsid w:val="000F1A08"/>
    <w:rsid w:val="000F29E9"/>
    <w:rsid w:val="000F3F43"/>
    <w:rsid w:val="000F58ED"/>
    <w:rsid w:val="000F6755"/>
    <w:rsid w:val="000F6F30"/>
    <w:rsid w:val="000F7BFF"/>
    <w:rsid w:val="00102C1F"/>
    <w:rsid w:val="0010790D"/>
    <w:rsid w:val="00107D12"/>
    <w:rsid w:val="00111672"/>
    <w:rsid w:val="00111DA4"/>
    <w:rsid w:val="0011265B"/>
    <w:rsid w:val="00112E42"/>
    <w:rsid w:val="00113D5B"/>
    <w:rsid w:val="00113F8F"/>
    <w:rsid w:val="00114216"/>
    <w:rsid w:val="00114F87"/>
    <w:rsid w:val="00116262"/>
    <w:rsid w:val="00116C84"/>
    <w:rsid w:val="001214AE"/>
    <w:rsid w:val="00121616"/>
    <w:rsid w:val="001216DE"/>
    <w:rsid w:val="001228E8"/>
    <w:rsid w:val="00124D87"/>
    <w:rsid w:val="00127801"/>
    <w:rsid w:val="0012790E"/>
    <w:rsid w:val="00131958"/>
    <w:rsid w:val="001332E1"/>
    <w:rsid w:val="00133CF7"/>
    <w:rsid w:val="0013408A"/>
    <w:rsid w:val="001349D5"/>
    <w:rsid w:val="001349DB"/>
    <w:rsid w:val="00134B86"/>
    <w:rsid w:val="00135AEB"/>
    <w:rsid w:val="0013692C"/>
    <w:rsid w:val="001369EA"/>
    <w:rsid w:val="00136E58"/>
    <w:rsid w:val="0014060A"/>
    <w:rsid w:val="00141957"/>
    <w:rsid w:val="00143D88"/>
    <w:rsid w:val="001447F4"/>
    <w:rsid w:val="00147D09"/>
    <w:rsid w:val="00150AA1"/>
    <w:rsid w:val="001535B5"/>
    <w:rsid w:val="00153FEE"/>
    <w:rsid w:val="001547F9"/>
    <w:rsid w:val="001562C4"/>
    <w:rsid w:val="001604CA"/>
    <w:rsid w:val="001607D8"/>
    <w:rsid w:val="00160FD0"/>
    <w:rsid w:val="00161325"/>
    <w:rsid w:val="00162612"/>
    <w:rsid w:val="00163061"/>
    <w:rsid w:val="001635F3"/>
    <w:rsid w:val="0016479F"/>
    <w:rsid w:val="001648C8"/>
    <w:rsid w:val="00164B78"/>
    <w:rsid w:val="00164C2E"/>
    <w:rsid w:val="00164E08"/>
    <w:rsid w:val="00165C39"/>
    <w:rsid w:val="00165EAB"/>
    <w:rsid w:val="00165F7C"/>
    <w:rsid w:val="0016607C"/>
    <w:rsid w:val="00166D6D"/>
    <w:rsid w:val="00170791"/>
    <w:rsid w:val="001712FB"/>
    <w:rsid w:val="00171C68"/>
    <w:rsid w:val="00171F47"/>
    <w:rsid w:val="00174175"/>
    <w:rsid w:val="00176348"/>
    <w:rsid w:val="00176BB8"/>
    <w:rsid w:val="00180145"/>
    <w:rsid w:val="00180B73"/>
    <w:rsid w:val="0018266D"/>
    <w:rsid w:val="00184427"/>
    <w:rsid w:val="00184616"/>
    <w:rsid w:val="00184B40"/>
    <w:rsid w:val="00184D0D"/>
    <w:rsid w:val="001875B1"/>
    <w:rsid w:val="00187FF8"/>
    <w:rsid w:val="001902A7"/>
    <w:rsid w:val="00190DB6"/>
    <w:rsid w:val="00191120"/>
    <w:rsid w:val="0019173E"/>
    <w:rsid w:val="001933A2"/>
    <w:rsid w:val="00194EF3"/>
    <w:rsid w:val="00197CEA"/>
    <w:rsid w:val="001A00F0"/>
    <w:rsid w:val="001A02A1"/>
    <w:rsid w:val="001A0859"/>
    <w:rsid w:val="001A1A29"/>
    <w:rsid w:val="001A1D3C"/>
    <w:rsid w:val="001A2DCA"/>
    <w:rsid w:val="001A5C16"/>
    <w:rsid w:val="001B2163"/>
    <w:rsid w:val="001B2A35"/>
    <w:rsid w:val="001B2ADE"/>
    <w:rsid w:val="001B3134"/>
    <w:rsid w:val="001B339A"/>
    <w:rsid w:val="001B400B"/>
    <w:rsid w:val="001B60A6"/>
    <w:rsid w:val="001B76D9"/>
    <w:rsid w:val="001C4202"/>
    <w:rsid w:val="001C5289"/>
    <w:rsid w:val="001C650B"/>
    <w:rsid w:val="001C6A02"/>
    <w:rsid w:val="001C72B5"/>
    <w:rsid w:val="001C7324"/>
    <w:rsid w:val="001C77FB"/>
    <w:rsid w:val="001D008E"/>
    <w:rsid w:val="001D0D29"/>
    <w:rsid w:val="001D17DF"/>
    <w:rsid w:val="001D1845"/>
    <w:rsid w:val="001D1AD9"/>
    <w:rsid w:val="001D2E7A"/>
    <w:rsid w:val="001D3992"/>
    <w:rsid w:val="001D3F5E"/>
    <w:rsid w:val="001D46AC"/>
    <w:rsid w:val="001D4A3E"/>
    <w:rsid w:val="001D5F89"/>
    <w:rsid w:val="001D60E1"/>
    <w:rsid w:val="001D67D9"/>
    <w:rsid w:val="001D70E1"/>
    <w:rsid w:val="001D762F"/>
    <w:rsid w:val="001D7F6B"/>
    <w:rsid w:val="001E16F1"/>
    <w:rsid w:val="001E2146"/>
    <w:rsid w:val="001E3AEE"/>
    <w:rsid w:val="001E416D"/>
    <w:rsid w:val="001E4B66"/>
    <w:rsid w:val="001E57BC"/>
    <w:rsid w:val="001E5E06"/>
    <w:rsid w:val="001E6872"/>
    <w:rsid w:val="001E7981"/>
    <w:rsid w:val="001F259C"/>
    <w:rsid w:val="001F2C73"/>
    <w:rsid w:val="001F30C4"/>
    <w:rsid w:val="001F4EF8"/>
    <w:rsid w:val="001F5AB1"/>
    <w:rsid w:val="001F756F"/>
    <w:rsid w:val="00201337"/>
    <w:rsid w:val="002013B2"/>
    <w:rsid w:val="002022EA"/>
    <w:rsid w:val="002044E9"/>
    <w:rsid w:val="002047D4"/>
    <w:rsid w:val="00205393"/>
    <w:rsid w:val="00205B17"/>
    <w:rsid w:val="00205D9B"/>
    <w:rsid w:val="00206943"/>
    <w:rsid w:val="00211305"/>
    <w:rsid w:val="00212815"/>
    <w:rsid w:val="00214033"/>
    <w:rsid w:val="00216433"/>
    <w:rsid w:val="002204DA"/>
    <w:rsid w:val="00221427"/>
    <w:rsid w:val="0022166A"/>
    <w:rsid w:val="002217AD"/>
    <w:rsid w:val="002224C0"/>
    <w:rsid w:val="00222BAF"/>
    <w:rsid w:val="0022371A"/>
    <w:rsid w:val="002239E5"/>
    <w:rsid w:val="002257A3"/>
    <w:rsid w:val="00226730"/>
    <w:rsid w:val="00230995"/>
    <w:rsid w:val="002330A0"/>
    <w:rsid w:val="00233494"/>
    <w:rsid w:val="00233EB0"/>
    <w:rsid w:val="00235007"/>
    <w:rsid w:val="00236807"/>
    <w:rsid w:val="00237116"/>
    <w:rsid w:val="00237785"/>
    <w:rsid w:val="002406D3"/>
    <w:rsid w:val="0024239A"/>
    <w:rsid w:val="00244477"/>
    <w:rsid w:val="00244C97"/>
    <w:rsid w:val="00245357"/>
    <w:rsid w:val="00245DC6"/>
    <w:rsid w:val="002509B2"/>
    <w:rsid w:val="00251FB9"/>
    <w:rsid w:val="002520AD"/>
    <w:rsid w:val="002538AC"/>
    <w:rsid w:val="002540D2"/>
    <w:rsid w:val="00254938"/>
    <w:rsid w:val="00254B3B"/>
    <w:rsid w:val="00255FD9"/>
    <w:rsid w:val="0025660A"/>
    <w:rsid w:val="002569DA"/>
    <w:rsid w:val="00256E28"/>
    <w:rsid w:val="00257DF8"/>
    <w:rsid w:val="00257E4A"/>
    <w:rsid w:val="0026038D"/>
    <w:rsid w:val="0026054A"/>
    <w:rsid w:val="00261949"/>
    <w:rsid w:val="0026253D"/>
    <w:rsid w:val="00263D78"/>
    <w:rsid w:val="002641FE"/>
    <w:rsid w:val="00266536"/>
    <w:rsid w:val="00266F25"/>
    <w:rsid w:val="0026719C"/>
    <w:rsid w:val="00270F2F"/>
    <w:rsid w:val="0027175D"/>
    <w:rsid w:val="00271B99"/>
    <w:rsid w:val="00272F94"/>
    <w:rsid w:val="002735DD"/>
    <w:rsid w:val="00274B97"/>
    <w:rsid w:val="00276BED"/>
    <w:rsid w:val="00276D9A"/>
    <w:rsid w:val="00282CBF"/>
    <w:rsid w:val="0028426C"/>
    <w:rsid w:val="0028601B"/>
    <w:rsid w:val="002866A7"/>
    <w:rsid w:val="00287297"/>
    <w:rsid w:val="00290A78"/>
    <w:rsid w:val="002912D2"/>
    <w:rsid w:val="0029146D"/>
    <w:rsid w:val="00293837"/>
    <w:rsid w:val="00293C41"/>
    <w:rsid w:val="00294627"/>
    <w:rsid w:val="00295331"/>
    <w:rsid w:val="00295460"/>
    <w:rsid w:val="00296AE1"/>
    <w:rsid w:val="0029793F"/>
    <w:rsid w:val="002A1C42"/>
    <w:rsid w:val="002A1FF1"/>
    <w:rsid w:val="002A32EE"/>
    <w:rsid w:val="002A413E"/>
    <w:rsid w:val="002A54CE"/>
    <w:rsid w:val="002A5BD1"/>
    <w:rsid w:val="002A5FF7"/>
    <w:rsid w:val="002A617C"/>
    <w:rsid w:val="002A62E3"/>
    <w:rsid w:val="002A6CDD"/>
    <w:rsid w:val="002A71CF"/>
    <w:rsid w:val="002B1C3C"/>
    <w:rsid w:val="002B2178"/>
    <w:rsid w:val="002B27DB"/>
    <w:rsid w:val="002B3B26"/>
    <w:rsid w:val="002B3E9D"/>
    <w:rsid w:val="002B5247"/>
    <w:rsid w:val="002B5FA8"/>
    <w:rsid w:val="002B6354"/>
    <w:rsid w:val="002B70A5"/>
    <w:rsid w:val="002C09DA"/>
    <w:rsid w:val="002C0BCC"/>
    <w:rsid w:val="002C27BE"/>
    <w:rsid w:val="002C355F"/>
    <w:rsid w:val="002C4060"/>
    <w:rsid w:val="002C4C8C"/>
    <w:rsid w:val="002C6779"/>
    <w:rsid w:val="002C77F4"/>
    <w:rsid w:val="002C7FEA"/>
    <w:rsid w:val="002D0869"/>
    <w:rsid w:val="002D0AAE"/>
    <w:rsid w:val="002D36F6"/>
    <w:rsid w:val="002D37D1"/>
    <w:rsid w:val="002D45DE"/>
    <w:rsid w:val="002D4E75"/>
    <w:rsid w:val="002D546E"/>
    <w:rsid w:val="002D5E51"/>
    <w:rsid w:val="002D637E"/>
    <w:rsid w:val="002D639F"/>
    <w:rsid w:val="002D78FE"/>
    <w:rsid w:val="002E34B4"/>
    <w:rsid w:val="002E3826"/>
    <w:rsid w:val="002E4993"/>
    <w:rsid w:val="002E5BAC"/>
    <w:rsid w:val="002E6010"/>
    <w:rsid w:val="002E6610"/>
    <w:rsid w:val="002E6D7A"/>
    <w:rsid w:val="002E7635"/>
    <w:rsid w:val="002F265A"/>
    <w:rsid w:val="002F29E3"/>
    <w:rsid w:val="002F2F81"/>
    <w:rsid w:val="002F42C4"/>
    <w:rsid w:val="002F57F2"/>
    <w:rsid w:val="002F5A38"/>
    <w:rsid w:val="00300C75"/>
    <w:rsid w:val="00303224"/>
    <w:rsid w:val="0030413F"/>
    <w:rsid w:val="00305EFE"/>
    <w:rsid w:val="00310B14"/>
    <w:rsid w:val="00311D93"/>
    <w:rsid w:val="00313B4B"/>
    <w:rsid w:val="00313D85"/>
    <w:rsid w:val="00314547"/>
    <w:rsid w:val="00315CE3"/>
    <w:rsid w:val="0031629B"/>
    <w:rsid w:val="00317F49"/>
    <w:rsid w:val="0032341E"/>
    <w:rsid w:val="003237A9"/>
    <w:rsid w:val="003251FE"/>
    <w:rsid w:val="00325356"/>
    <w:rsid w:val="00325B4E"/>
    <w:rsid w:val="003274DB"/>
    <w:rsid w:val="003276DE"/>
    <w:rsid w:val="00327BC0"/>
    <w:rsid w:val="00327FBF"/>
    <w:rsid w:val="00330FA6"/>
    <w:rsid w:val="00332A7B"/>
    <w:rsid w:val="003335CB"/>
    <w:rsid w:val="003343E0"/>
    <w:rsid w:val="003345A0"/>
    <w:rsid w:val="00334F7D"/>
    <w:rsid w:val="00335657"/>
    <w:rsid w:val="00335E40"/>
    <w:rsid w:val="003371F5"/>
    <w:rsid w:val="0033745E"/>
    <w:rsid w:val="00341CC4"/>
    <w:rsid w:val="00342FCE"/>
    <w:rsid w:val="00344408"/>
    <w:rsid w:val="00345E37"/>
    <w:rsid w:val="00346069"/>
    <w:rsid w:val="00346D1D"/>
    <w:rsid w:val="003471B8"/>
    <w:rsid w:val="0034742E"/>
    <w:rsid w:val="0034764C"/>
    <w:rsid w:val="00347F3E"/>
    <w:rsid w:val="00350A92"/>
    <w:rsid w:val="003518CA"/>
    <w:rsid w:val="00353768"/>
    <w:rsid w:val="0035629C"/>
    <w:rsid w:val="003567FD"/>
    <w:rsid w:val="00357237"/>
    <w:rsid w:val="00360612"/>
    <w:rsid w:val="00360A85"/>
    <w:rsid w:val="00361C16"/>
    <w:rsid w:val="003621C3"/>
    <w:rsid w:val="003632D6"/>
    <w:rsid w:val="0036382D"/>
    <w:rsid w:val="003651E2"/>
    <w:rsid w:val="00367EDC"/>
    <w:rsid w:val="0037060F"/>
    <w:rsid w:val="00372712"/>
    <w:rsid w:val="00373944"/>
    <w:rsid w:val="00374596"/>
    <w:rsid w:val="00376BDD"/>
    <w:rsid w:val="00380350"/>
    <w:rsid w:val="00380B4E"/>
    <w:rsid w:val="00380F88"/>
    <w:rsid w:val="003816E4"/>
    <w:rsid w:val="00381F7A"/>
    <w:rsid w:val="00382638"/>
    <w:rsid w:val="00382C28"/>
    <w:rsid w:val="00383596"/>
    <w:rsid w:val="003843BE"/>
    <w:rsid w:val="00384AFA"/>
    <w:rsid w:val="0038597C"/>
    <w:rsid w:val="00387ACE"/>
    <w:rsid w:val="00390890"/>
    <w:rsid w:val="0039131E"/>
    <w:rsid w:val="00393690"/>
    <w:rsid w:val="003A04A6"/>
    <w:rsid w:val="003A0A9F"/>
    <w:rsid w:val="003A22FD"/>
    <w:rsid w:val="003A2ABD"/>
    <w:rsid w:val="003A3890"/>
    <w:rsid w:val="003A40A1"/>
    <w:rsid w:val="003A57D7"/>
    <w:rsid w:val="003A5CB2"/>
    <w:rsid w:val="003A6199"/>
    <w:rsid w:val="003A6A32"/>
    <w:rsid w:val="003A7290"/>
    <w:rsid w:val="003A7759"/>
    <w:rsid w:val="003A7F6E"/>
    <w:rsid w:val="003B03EA"/>
    <w:rsid w:val="003B230C"/>
    <w:rsid w:val="003B6D59"/>
    <w:rsid w:val="003B76F0"/>
    <w:rsid w:val="003C0180"/>
    <w:rsid w:val="003C0B80"/>
    <w:rsid w:val="003C138B"/>
    <w:rsid w:val="003C4C84"/>
    <w:rsid w:val="003C5F23"/>
    <w:rsid w:val="003C60A4"/>
    <w:rsid w:val="003C624C"/>
    <w:rsid w:val="003C7368"/>
    <w:rsid w:val="003C7C34"/>
    <w:rsid w:val="003D0F37"/>
    <w:rsid w:val="003D1EB1"/>
    <w:rsid w:val="003D24EF"/>
    <w:rsid w:val="003D3439"/>
    <w:rsid w:val="003D3610"/>
    <w:rsid w:val="003D3B40"/>
    <w:rsid w:val="003D482E"/>
    <w:rsid w:val="003D5150"/>
    <w:rsid w:val="003D6078"/>
    <w:rsid w:val="003D60C2"/>
    <w:rsid w:val="003E2432"/>
    <w:rsid w:val="003E277A"/>
    <w:rsid w:val="003E39A0"/>
    <w:rsid w:val="003E4B14"/>
    <w:rsid w:val="003E5A96"/>
    <w:rsid w:val="003E5D1A"/>
    <w:rsid w:val="003F0C43"/>
    <w:rsid w:val="003F1B25"/>
    <w:rsid w:val="003F1C3A"/>
    <w:rsid w:val="003F3296"/>
    <w:rsid w:val="003F4DE4"/>
    <w:rsid w:val="003F56AB"/>
    <w:rsid w:val="003F6A46"/>
    <w:rsid w:val="003F6D4C"/>
    <w:rsid w:val="003F7282"/>
    <w:rsid w:val="00401617"/>
    <w:rsid w:val="004029EC"/>
    <w:rsid w:val="0040427F"/>
    <w:rsid w:val="004050B0"/>
    <w:rsid w:val="004061AF"/>
    <w:rsid w:val="00406C7D"/>
    <w:rsid w:val="00407306"/>
    <w:rsid w:val="004078C7"/>
    <w:rsid w:val="00407CFD"/>
    <w:rsid w:val="00412DDF"/>
    <w:rsid w:val="00413306"/>
    <w:rsid w:val="00413562"/>
    <w:rsid w:val="00413636"/>
    <w:rsid w:val="00414698"/>
    <w:rsid w:val="00415649"/>
    <w:rsid w:val="00421D5D"/>
    <w:rsid w:val="0042565E"/>
    <w:rsid w:val="00426513"/>
    <w:rsid w:val="00427F35"/>
    <w:rsid w:val="00432835"/>
    <w:rsid w:val="00432BEB"/>
    <w:rsid w:val="00432C05"/>
    <w:rsid w:val="004358FE"/>
    <w:rsid w:val="00436938"/>
    <w:rsid w:val="00437EFC"/>
    <w:rsid w:val="00440379"/>
    <w:rsid w:val="00441393"/>
    <w:rsid w:val="00441799"/>
    <w:rsid w:val="004428BD"/>
    <w:rsid w:val="00444247"/>
    <w:rsid w:val="0044758C"/>
    <w:rsid w:val="00447CF0"/>
    <w:rsid w:val="00456F10"/>
    <w:rsid w:val="004571F5"/>
    <w:rsid w:val="00460449"/>
    <w:rsid w:val="00463B48"/>
    <w:rsid w:val="00463FF7"/>
    <w:rsid w:val="0046464D"/>
    <w:rsid w:val="00465A07"/>
    <w:rsid w:val="00465D07"/>
    <w:rsid w:val="00467A51"/>
    <w:rsid w:val="00467EEF"/>
    <w:rsid w:val="00471D13"/>
    <w:rsid w:val="00472812"/>
    <w:rsid w:val="00474746"/>
    <w:rsid w:val="00476942"/>
    <w:rsid w:val="00477D62"/>
    <w:rsid w:val="00477DE6"/>
    <w:rsid w:val="00477E7A"/>
    <w:rsid w:val="00481C27"/>
    <w:rsid w:val="00481CB4"/>
    <w:rsid w:val="00482D10"/>
    <w:rsid w:val="00486E4C"/>
    <w:rsid w:val="004871A2"/>
    <w:rsid w:val="004877DA"/>
    <w:rsid w:val="004908B8"/>
    <w:rsid w:val="00492A8D"/>
    <w:rsid w:val="00492FD9"/>
    <w:rsid w:val="00493B3C"/>
    <w:rsid w:val="004944C8"/>
    <w:rsid w:val="00495DDA"/>
    <w:rsid w:val="00496CDC"/>
    <w:rsid w:val="004A0EBF"/>
    <w:rsid w:val="004A1DF4"/>
    <w:rsid w:val="004A3751"/>
    <w:rsid w:val="004A45DC"/>
    <w:rsid w:val="004A4EC4"/>
    <w:rsid w:val="004A52F3"/>
    <w:rsid w:val="004B06BA"/>
    <w:rsid w:val="004B204B"/>
    <w:rsid w:val="004B2A24"/>
    <w:rsid w:val="004B495D"/>
    <w:rsid w:val="004B5B17"/>
    <w:rsid w:val="004B5BD5"/>
    <w:rsid w:val="004B6FD9"/>
    <w:rsid w:val="004B744B"/>
    <w:rsid w:val="004C0E4B"/>
    <w:rsid w:val="004C138A"/>
    <w:rsid w:val="004C1A95"/>
    <w:rsid w:val="004C3C02"/>
    <w:rsid w:val="004C448F"/>
    <w:rsid w:val="004C4AE6"/>
    <w:rsid w:val="004C4F10"/>
    <w:rsid w:val="004D0B6A"/>
    <w:rsid w:val="004D5822"/>
    <w:rsid w:val="004D6015"/>
    <w:rsid w:val="004E0BBB"/>
    <w:rsid w:val="004E1D57"/>
    <w:rsid w:val="004E2F16"/>
    <w:rsid w:val="004E35E4"/>
    <w:rsid w:val="004E3739"/>
    <w:rsid w:val="004E390D"/>
    <w:rsid w:val="004F0036"/>
    <w:rsid w:val="004F0130"/>
    <w:rsid w:val="004F060F"/>
    <w:rsid w:val="004F17D0"/>
    <w:rsid w:val="004F19C4"/>
    <w:rsid w:val="004F2AA4"/>
    <w:rsid w:val="004F3197"/>
    <w:rsid w:val="004F3F17"/>
    <w:rsid w:val="004F5930"/>
    <w:rsid w:val="004F6196"/>
    <w:rsid w:val="005000DA"/>
    <w:rsid w:val="0050045A"/>
    <w:rsid w:val="00500AB2"/>
    <w:rsid w:val="00503044"/>
    <w:rsid w:val="00506417"/>
    <w:rsid w:val="005107AC"/>
    <w:rsid w:val="00512F12"/>
    <w:rsid w:val="0051560D"/>
    <w:rsid w:val="00517FCB"/>
    <w:rsid w:val="00520699"/>
    <w:rsid w:val="0052114C"/>
    <w:rsid w:val="00522275"/>
    <w:rsid w:val="00522542"/>
    <w:rsid w:val="00523666"/>
    <w:rsid w:val="00525922"/>
    <w:rsid w:val="00526234"/>
    <w:rsid w:val="00527F6B"/>
    <w:rsid w:val="0053218D"/>
    <w:rsid w:val="00532AAC"/>
    <w:rsid w:val="00533433"/>
    <w:rsid w:val="005340FD"/>
    <w:rsid w:val="00534130"/>
    <w:rsid w:val="005342FF"/>
    <w:rsid w:val="00534941"/>
    <w:rsid w:val="00534F34"/>
    <w:rsid w:val="005354CA"/>
    <w:rsid w:val="0053692E"/>
    <w:rsid w:val="00536AEF"/>
    <w:rsid w:val="00536C10"/>
    <w:rsid w:val="005378A6"/>
    <w:rsid w:val="005400D1"/>
    <w:rsid w:val="0054094C"/>
    <w:rsid w:val="00540D36"/>
    <w:rsid w:val="00541ED1"/>
    <w:rsid w:val="00544797"/>
    <w:rsid w:val="005447FE"/>
    <w:rsid w:val="00544C19"/>
    <w:rsid w:val="00547837"/>
    <w:rsid w:val="00550967"/>
    <w:rsid w:val="00550EC6"/>
    <w:rsid w:val="00551FDE"/>
    <w:rsid w:val="005526AA"/>
    <w:rsid w:val="00552864"/>
    <w:rsid w:val="00555DA7"/>
    <w:rsid w:val="0055735A"/>
    <w:rsid w:val="00557434"/>
    <w:rsid w:val="00561625"/>
    <w:rsid w:val="00562EF6"/>
    <w:rsid w:val="005643E2"/>
    <w:rsid w:val="00564DDD"/>
    <w:rsid w:val="00564E23"/>
    <w:rsid w:val="00564F8D"/>
    <w:rsid w:val="00566841"/>
    <w:rsid w:val="00570061"/>
    <w:rsid w:val="00571848"/>
    <w:rsid w:val="0057274D"/>
    <w:rsid w:val="00572B90"/>
    <w:rsid w:val="00572F90"/>
    <w:rsid w:val="0057751E"/>
    <w:rsid w:val="00577AB1"/>
    <w:rsid w:val="005805D2"/>
    <w:rsid w:val="00580B83"/>
    <w:rsid w:val="00581239"/>
    <w:rsid w:val="0058160B"/>
    <w:rsid w:val="00582B69"/>
    <w:rsid w:val="00583415"/>
    <w:rsid w:val="00585844"/>
    <w:rsid w:val="00586C48"/>
    <w:rsid w:val="00587D09"/>
    <w:rsid w:val="00590A53"/>
    <w:rsid w:val="00591F84"/>
    <w:rsid w:val="00592040"/>
    <w:rsid w:val="00592132"/>
    <w:rsid w:val="005930F5"/>
    <w:rsid w:val="00593CC1"/>
    <w:rsid w:val="00593F84"/>
    <w:rsid w:val="00594F8F"/>
    <w:rsid w:val="00595415"/>
    <w:rsid w:val="00595F48"/>
    <w:rsid w:val="00595F9B"/>
    <w:rsid w:val="005960D7"/>
    <w:rsid w:val="00597652"/>
    <w:rsid w:val="005A0444"/>
    <w:rsid w:val="005A0703"/>
    <w:rsid w:val="005A080B"/>
    <w:rsid w:val="005A09C1"/>
    <w:rsid w:val="005A1CB9"/>
    <w:rsid w:val="005A2DFD"/>
    <w:rsid w:val="005A3BBF"/>
    <w:rsid w:val="005A4490"/>
    <w:rsid w:val="005A51DE"/>
    <w:rsid w:val="005A61D3"/>
    <w:rsid w:val="005A68F7"/>
    <w:rsid w:val="005A7740"/>
    <w:rsid w:val="005B03C4"/>
    <w:rsid w:val="005B09E1"/>
    <w:rsid w:val="005B12A5"/>
    <w:rsid w:val="005B24B7"/>
    <w:rsid w:val="005B511F"/>
    <w:rsid w:val="005B781B"/>
    <w:rsid w:val="005C0087"/>
    <w:rsid w:val="005C0B67"/>
    <w:rsid w:val="005C0DEC"/>
    <w:rsid w:val="005C161A"/>
    <w:rsid w:val="005C171D"/>
    <w:rsid w:val="005C1BCB"/>
    <w:rsid w:val="005C2312"/>
    <w:rsid w:val="005C2EC4"/>
    <w:rsid w:val="005C3DA7"/>
    <w:rsid w:val="005C4735"/>
    <w:rsid w:val="005C5C63"/>
    <w:rsid w:val="005C64C2"/>
    <w:rsid w:val="005C68C8"/>
    <w:rsid w:val="005D0082"/>
    <w:rsid w:val="005D03E9"/>
    <w:rsid w:val="005D188E"/>
    <w:rsid w:val="005D232D"/>
    <w:rsid w:val="005D29D5"/>
    <w:rsid w:val="005D304B"/>
    <w:rsid w:val="005D3C2F"/>
    <w:rsid w:val="005D3D01"/>
    <w:rsid w:val="005D5849"/>
    <w:rsid w:val="005D6E5D"/>
    <w:rsid w:val="005E0090"/>
    <w:rsid w:val="005E091A"/>
    <w:rsid w:val="005E10A7"/>
    <w:rsid w:val="005E16D5"/>
    <w:rsid w:val="005E230C"/>
    <w:rsid w:val="005E3369"/>
    <w:rsid w:val="005E3989"/>
    <w:rsid w:val="005E39D5"/>
    <w:rsid w:val="005E4659"/>
    <w:rsid w:val="005E657A"/>
    <w:rsid w:val="005E7063"/>
    <w:rsid w:val="005F08F3"/>
    <w:rsid w:val="005F1386"/>
    <w:rsid w:val="005F17C2"/>
    <w:rsid w:val="005F27DA"/>
    <w:rsid w:val="005F28CA"/>
    <w:rsid w:val="005F37EC"/>
    <w:rsid w:val="005F5649"/>
    <w:rsid w:val="005F7CDC"/>
    <w:rsid w:val="00600C2B"/>
    <w:rsid w:val="00601666"/>
    <w:rsid w:val="006050E3"/>
    <w:rsid w:val="00605447"/>
    <w:rsid w:val="00606065"/>
    <w:rsid w:val="00607F07"/>
    <w:rsid w:val="00610040"/>
    <w:rsid w:val="00610741"/>
    <w:rsid w:val="006127AC"/>
    <w:rsid w:val="00612A1E"/>
    <w:rsid w:val="00613C8E"/>
    <w:rsid w:val="00614BF0"/>
    <w:rsid w:val="00614E14"/>
    <w:rsid w:val="00615CF3"/>
    <w:rsid w:val="00615F0D"/>
    <w:rsid w:val="0061790C"/>
    <w:rsid w:val="00620D91"/>
    <w:rsid w:val="006225AF"/>
    <w:rsid w:val="00622C26"/>
    <w:rsid w:val="0062661A"/>
    <w:rsid w:val="0063213C"/>
    <w:rsid w:val="006333E5"/>
    <w:rsid w:val="0063344E"/>
    <w:rsid w:val="00634612"/>
    <w:rsid w:val="00634A0A"/>
    <w:rsid w:val="00634A78"/>
    <w:rsid w:val="006355F9"/>
    <w:rsid w:val="0063574C"/>
    <w:rsid w:val="00641192"/>
    <w:rsid w:val="00641794"/>
    <w:rsid w:val="00641B55"/>
    <w:rsid w:val="00642025"/>
    <w:rsid w:val="0064276A"/>
    <w:rsid w:val="0064296B"/>
    <w:rsid w:val="00643929"/>
    <w:rsid w:val="00643E43"/>
    <w:rsid w:val="0064530B"/>
    <w:rsid w:val="00646145"/>
    <w:rsid w:val="00646AFD"/>
    <w:rsid w:val="00646E87"/>
    <w:rsid w:val="006471E4"/>
    <w:rsid w:val="00651021"/>
    <w:rsid w:val="0065107F"/>
    <w:rsid w:val="0065146F"/>
    <w:rsid w:val="00652A3D"/>
    <w:rsid w:val="00654274"/>
    <w:rsid w:val="00654292"/>
    <w:rsid w:val="0065434A"/>
    <w:rsid w:val="006568D4"/>
    <w:rsid w:val="0066136E"/>
    <w:rsid w:val="00661946"/>
    <w:rsid w:val="006639D6"/>
    <w:rsid w:val="00664932"/>
    <w:rsid w:val="00664D43"/>
    <w:rsid w:val="006653F2"/>
    <w:rsid w:val="00666061"/>
    <w:rsid w:val="00666EB4"/>
    <w:rsid w:val="00667424"/>
    <w:rsid w:val="00667792"/>
    <w:rsid w:val="00670869"/>
    <w:rsid w:val="00671111"/>
    <w:rsid w:val="00671677"/>
    <w:rsid w:val="00672D29"/>
    <w:rsid w:val="0067421E"/>
    <w:rsid w:val="006744D8"/>
    <w:rsid w:val="006750F2"/>
    <w:rsid w:val="006752D6"/>
    <w:rsid w:val="00675E02"/>
    <w:rsid w:val="006771D5"/>
    <w:rsid w:val="00677A73"/>
    <w:rsid w:val="00677EF2"/>
    <w:rsid w:val="006810C5"/>
    <w:rsid w:val="006813EA"/>
    <w:rsid w:val="0068158B"/>
    <w:rsid w:val="0068180C"/>
    <w:rsid w:val="006829DF"/>
    <w:rsid w:val="006838F9"/>
    <w:rsid w:val="00683C24"/>
    <w:rsid w:val="0068553C"/>
    <w:rsid w:val="00685F34"/>
    <w:rsid w:val="00686DE4"/>
    <w:rsid w:val="00691F32"/>
    <w:rsid w:val="006922DC"/>
    <w:rsid w:val="00693B1F"/>
    <w:rsid w:val="00693BDF"/>
    <w:rsid w:val="00695656"/>
    <w:rsid w:val="006975A8"/>
    <w:rsid w:val="0069768D"/>
    <w:rsid w:val="00697E4C"/>
    <w:rsid w:val="006A1012"/>
    <w:rsid w:val="006A45BD"/>
    <w:rsid w:val="006A4811"/>
    <w:rsid w:val="006B007A"/>
    <w:rsid w:val="006B02C1"/>
    <w:rsid w:val="006B05DF"/>
    <w:rsid w:val="006B1792"/>
    <w:rsid w:val="006B26E5"/>
    <w:rsid w:val="006B5891"/>
    <w:rsid w:val="006C1376"/>
    <w:rsid w:val="006C3EDF"/>
    <w:rsid w:val="006C48F9"/>
    <w:rsid w:val="006C5ABC"/>
    <w:rsid w:val="006C612C"/>
    <w:rsid w:val="006C6455"/>
    <w:rsid w:val="006C6646"/>
    <w:rsid w:val="006C7C9F"/>
    <w:rsid w:val="006D1C36"/>
    <w:rsid w:val="006D2E90"/>
    <w:rsid w:val="006D34AB"/>
    <w:rsid w:val="006D5A05"/>
    <w:rsid w:val="006D5C95"/>
    <w:rsid w:val="006D6543"/>
    <w:rsid w:val="006D6A00"/>
    <w:rsid w:val="006E0E7D"/>
    <w:rsid w:val="006E10BF"/>
    <w:rsid w:val="006E11C0"/>
    <w:rsid w:val="006E2D40"/>
    <w:rsid w:val="006E4135"/>
    <w:rsid w:val="006E431E"/>
    <w:rsid w:val="006E7E41"/>
    <w:rsid w:val="006F002D"/>
    <w:rsid w:val="006F073A"/>
    <w:rsid w:val="006F19F4"/>
    <w:rsid w:val="006F1C14"/>
    <w:rsid w:val="006F2997"/>
    <w:rsid w:val="006F2E5D"/>
    <w:rsid w:val="006F5C10"/>
    <w:rsid w:val="006F63F9"/>
    <w:rsid w:val="006F729A"/>
    <w:rsid w:val="006F7B9D"/>
    <w:rsid w:val="007020E6"/>
    <w:rsid w:val="00703A6A"/>
    <w:rsid w:val="0070524E"/>
    <w:rsid w:val="00705682"/>
    <w:rsid w:val="007107E3"/>
    <w:rsid w:val="0071097F"/>
    <w:rsid w:val="00710E22"/>
    <w:rsid w:val="007110F9"/>
    <w:rsid w:val="00712B26"/>
    <w:rsid w:val="007131BE"/>
    <w:rsid w:val="00714032"/>
    <w:rsid w:val="00714372"/>
    <w:rsid w:val="00715396"/>
    <w:rsid w:val="00716C03"/>
    <w:rsid w:val="00722236"/>
    <w:rsid w:val="00724588"/>
    <w:rsid w:val="007255D2"/>
    <w:rsid w:val="00725CCA"/>
    <w:rsid w:val="0072737A"/>
    <w:rsid w:val="007278D3"/>
    <w:rsid w:val="00730894"/>
    <w:rsid w:val="007311E7"/>
    <w:rsid w:val="00731DEE"/>
    <w:rsid w:val="0073282D"/>
    <w:rsid w:val="00732CDF"/>
    <w:rsid w:val="00733E20"/>
    <w:rsid w:val="00734BC6"/>
    <w:rsid w:val="00734F41"/>
    <w:rsid w:val="00735FCE"/>
    <w:rsid w:val="007361C5"/>
    <w:rsid w:val="00736C43"/>
    <w:rsid w:val="007417DE"/>
    <w:rsid w:val="00742B71"/>
    <w:rsid w:val="00744EA5"/>
    <w:rsid w:val="00746167"/>
    <w:rsid w:val="007471FF"/>
    <w:rsid w:val="0074735F"/>
    <w:rsid w:val="007512FD"/>
    <w:rsid w:val="00752F01"/>
    <w:rsid w:val="007541D3"/>
    <w:rsid w:val="00754398"/>
    <w:rsid w:val="0075731B"/>
    <w:rsid w:val="007577D7"/>
    <w:rsid w:val="00760004"/>
    <w:rsid w:val="00760E29"/>
    <w:rsid w:val="00764150"/>
    <w:rsid w:val="00765C2D"/>
    <w:rsid w:val="007662D3"/>
    <w:rsid w:val="007679FC"/>
    <w:rsid w:val="007715E8"/>
    <w:rsid w:val="007748FD"/>
    <w:rsid w:val="00776004"/>
    <w:rsid w:val="00776608"/>
    <w:rsid w:val="00776CC7"/>
    <w:rsid w:val="00776F69"/>
    <w:rsid w:val="00777956"/>
    <w:rsid w:val="00780EA2"/>
    <w:rsid w:val="0078486B"/>
    <w:rsid w:val="00784C4B"/>
    <w:rsid w:val="00785A39"/>
    <w:rsid w:val="00786111"/>
    <w:rsid w:val="00786869"/>
    <w:rsid w:val="00787D8A"/>
    <w:rsid w:val="00790058"/>
    <w:rsid w:val="00790277"/>
    <w:rsid w:val="00791CAB"/>
    <w:rsid w:val="00791DFE"/>
    <w:rsid w:val="00791EBC"/>
    <w:rsid w:val="00792E9A"/>
    <w:rsid w:val="00793577"/>
    <w:rsid w:val="007948F5"/>
    <w:rsid w:val="00795637"/>
    <w:rsid w:val="007A32F3"/>
    <w:rsid w:val="007A3A41"/>
    <w:rsid w:val="007A3B99"/>
    <w:rsid w:val="007A3C99"/>
    <w:rsid w:val="007A3CCB"/>
    <w:rsid w:val="007A446A"/>
    <w:rsid w:val="007A53A6"/>
    <w:rsid w:val="007A6159"/>
    <w:rsid w:val="007A6E5D"/>
    <w:rsid w:val="007B02DB"/>
    <w:rsid w:val="007B102E"/>
    <w:rsid w:val="007B118E"/>
    <w:rsid w:val="007B27C8"/>
    <w:rsid w:val="007B27E9"/>
    <w:rsid w:val="007B2C5B"/>
    <w:rsid w:val="007B2D11"/>
    <w:rsid w:val="007B30E2"/>
    <w:rsid w:val="007B6700"/>
    <w:rsid w:val="007B6A93"/>
    <w:rsid w:val="007B7BC3"/>
    <w:rsid w:val="007B7BEC"/>
    <w:rsid w:val="007B7C9B"/>
    <w:rsid w:val="007C0E02"/>
    <w:rsid w:val="007C2453"/>
    <w:rsid w:val="007C389C"/>
    <w:rsid w:val="007D01D4"/>
    <w:rsid w:val="007D1805"/>
    <w:rsid w:val="007D1D92"/>
    <w:rsid w:val="007D2107"/>
    <w:rsid w:val="007D3A42"/>
    <w:rsid w:val="007D4AF2"/>
    <w:rsid w:val="007D4E2A"/>
    <w:rsid w:val="007D5895"/>
    <w:rsid w:val="007D698F"/>
    <w:rsid w:val="007D77AB"/>
    <w:rsid w:val="007D7A8D"/>
    <w:rsid w:val="007E00A4"/>
    <w:rsid w:val="007E014D"/>
    <w:rsid w:val="007E28D0"/>
    <w:rsid w:val="007E30DF"/>
    <w:rsid w:val="007E40E1"/>
    <w:rsid w:val="007E5576"/>
    <w:rsid w:val="007E62A8"/>
    <w:rsid w:val="007E6636"/>
    <w:rsid w:val="007E7A0B"/>
    <w:rsid w:val="007F038C"/>
    <w:rsid w:val="007F071E"/>
    <w:rsid w:val="007F0A1C"/>
    <w:rsid w:val="007F2C43"/>
    <w:rsid w:val="007F2CE9"/>
    <w:rsid w:val="007F447C"/>
    <w:rsid w:val="007F64E3"/>
    <w:rsid w:val="007F7544"/>
    <w:rsid w:val="007F7CBA"/>
    <w:rsid w:val="00800995"/>
    <w:rsid w:val="008030A2"/>
    <w:rsid w:val="00804736"/>
    <w:rsid w:val="008049E9"/>
    <w:rsid w:val="00805A5D"/>
    <w:rsid w:val="00806067"/>
    <w:rsid w:val="00806FFB"/>
    <w:rsid w:val="008079E4"/>
    <w:rsid w:val="00810FEC"/>
    <w:rsid w:val="008110E1"/>
    <w:rsid w:val="0081117E"/>
    <w:rsid w:val="00811417"/>
    <w:rsid w:val="008143E7"/>
    <w:rsid w:val="00815D9A"/>
    <w:rsid w:val="00816F79"/>
    <w:rsid w:val="008172F8"/>
    <w:rsid w:val="00817ED2"/>
    <w:rsid w:val="00821639"/>
    <w:rsid w:val="00825991"/>
    <w:rsid w:val="00826986"/>
    <w:rsid w:val="0083008D"/>
    <w:rsid w:val="00830196"/>
    <w:rsid w:val="00830EA2"/>
    <w:rsid w:val="00831937"/>
    <w:rsid w:val="00831A0D"/>
    <w:rsid w:val="008326B2"/>
    <w:rsid w:val="00832770"/>
    <w:rsid w:val="008332E7"/>
    <w:rsid w:val="00834150"/>
    <w:rsid w:val="00834B7C"/>
    <w:rsid w:val="008357F2"/>
    <w:rsid w:val="008400E6"/>
    <w:rsid w:val="0084098D"/>
    <w:rsid w:val="008416E0"/>
    <w:rsid w:val="008433B1"/>
    <w:rsid w:val="00845580"/>
    <w:rsid w:val="00846831"/>
    <w:rsid w:val="00847B32"/>
    <w:rsid w:val="0085022E"/>
    <w:rsid w:val="00851E04"/>
    <w:rsid w:val="008529C6"/>
    <w:rsid w:val="0085341F"/>
    <w:rsid w:val="00853B03"/>
    <w:rsid w:val="00853E01"/>
    <w:rsid w:val="00854BCE"/>
    <w:rsid w:val="008558E1"/>
    <w:rsid w:val="008608AD"/>
    <w:rsid w:val="00863561"/>
    <w:rsid w:val="0086392B"/>
    <w:rsid w:val="00864D72"/>
    <w:rsid w:val="00864DB7"/>
    <w:rsid w:val="00865532"/>
    <w:rsid w:val="00867686"/>
    <w:rsid w:val="008679A0"/>
    <w:rsid w:val="00871451"/>
    <w:rsid w:val="008714BA"/>
    <w:rsid w:val="00871E43"/>
    <w:rsid w:val="00872270"/>
    <w:rsid w:val="008735EA"/>
    <w:rsid w:val="008737D3"/>
    <w:rsid w:val="008747E0"/>
    <w:rsid w:val="00876841"/>
    <w:rsid w:val="00877309"/>
    <w:rsid w:val="00880AA9"/>
    <w:rsid w:val="00881E86"/>
    <w:rsid w:val="008820F9"/>
    <w:rsid w:val="00882B3C"/>
    <w:rsid w:val="00884799"/>
    <w:rsid w:val="00886B5C"/>
    <w:rsid w:val="00886C21"/>
    <w:rsid w:val="0088706C"/>
    <w:rsid w:val="0088783D"/>
    <w:rsid w:val="00891C80"/>
    <w:rsid w:val="00893D73"/>
    <w:rsid w:val="00895D39"/>
    <w:rsid w:val="00896656"/>
    <w:rsid w:val="008972C3"/>
    <w:rsid w:val="00897641"/>
    <w:rsid w:val="00897AC0"/>
    <w:rsid w:val="008A0114"/>
    <w:rsid w:val="008A1023"/>
    <w:rsid w:val="008A28D9"/>
    <w:rsid w:val="008A30BA"/>
    <w:rsid w:val="008A34B9"/>
    <w:rsid w:val="008A52DC"/>
    <w:rsid w:val="008A5435"/>
    <w:rsid w:val="008A5FD3"/>
    <w:rsid w:val="008B1182"/>
    <w:rsid w:val="008B3FF5"/>
    <w:rsid w:val="008B62E0"/>
    <w:rsid w:val="008B7D79"/>
    <w:rsid w:val="008C08C9"/>
    <w:rsid w:val="008C33B5"/>
    <w:rsid w:val="008C3A72"/>
    <w:rsid w:val="008C3D1B"/>
    <w:rsid w:val="008C6969"/>
    <w:rsid w:val="008C6EB4"/>
    <w:rsid w:val="008C6EF0"/>
    <w:rsid w:val="008D095C"/>
    <w:rsid w:val="008D39D7"/>
    <w:rsid w:val="008D4389"/>
    <w:rsid w:val="008D45D2"/>
    <w:rsid w:val="008D49B1"/>
    <w:rsid w:val="008D5CCD"/>
    <w:rsid w:val="008D5F6D"/>
    <w:rsid w:val="008E0E01"/>
    <w:rsid w:val="008E0EC0"/>
    <w:rsid w:val="008E1B5E"/>
    <w:rsid w:val="008E1F69"/>
    <w:rsid w:val="008E6DFB"/>
    <w:rsid w:val="008E76B1"/>
    <w:rsid w:val="008E799B"/>
    <w:rsid w:val="008E7D61"/>
    <w:rsid w:val="008F38BB"/>
    <w:rsid w:val="008F4E89"/>
    <w:rsid w:val="008F5599"/>
    <w:rsid w:val="008F57D8"/>
    <w:rsid w:val="008F7A7F"/>
    <w:rsid w:val="00902145"/>
    <w:rsid w:val="00902834"/>
    <w:rsid w:val="00902BC2"/>
    <w:rsid w:val="00902F05"/>
    <w:rsid w:val="00903E11"/>
    <w:rsid w:val="00904E0A"/>
    <w:rsid w:val="00907989"/>
    <w:rsid w:val="009079EB"/>
    <w:rsid w:val="0091014D"/>
    <w:rsid w:val="00910564"/>
    <w:rsid w:val="009106B2"/>
    <w:rsid w:val="00911BE6"/>
    <w:rsid w:val="00912004"/>
    <w:rsid w:val="00913056"/>
    <w:rsid w:val="00914622"/>
    <w:rsid w:val="00914E26"/>
    <w:rsid w:val="0091590F"/>
    <w:rsid w:val="00921328"/>
    <w:rsid w:val="009217F2"/>
    <w:rsid w:val="00921FC2"/>
    <w:rsid w:val="00922130"/>
    <w:rsid w:val="009225EF"/>
    <w:rsid w:val="00923B4D"/>
    <w:rsid w:val="0092540C"/>
    <w:rsid w:val="00925E0F"/>
    <w:rsid w:val="009271A4"/>
    <w:rsid w:val="00927AF3"/>
    <w:rsid w:val="00927FED"/>
    <w:rsid w:val="00931A57"/>
    <w:rsid w:val="00933EE0"/>
    <w:rsid w:val="0093492E"/>
    <w:rsid w:val="00937E14"/>
    <w:rsid w:val="00940795"/>
    <w:rsid w:val="009414E6"/>
    <w:rsid w:val="009417F8"/>
    <w:rsid w:val="009420D2"/>
    <w:rsid w:val="0094365C"/>
    <w:rsid w:val="009441AB"/>
    <w:rsid w:val="00944281"/>
    <w:rsid w:val="0095450F"/>
    <w:rsid w:val="00954B4D"/>
    <w:rsid w:val="00954FD3"/>
    <w:rsid w:val="009562DA"/>
    <w:rsid w:val="00956901"/>
    <w:rsid w:val="00956A65"/>
    <w:rsid w:val="00956D71"/>
    <w:rsid w:val="00961175"/>
    <w:rsid w:val="00962342"/>
    <w:rsid w:val="00962EC1"/>
    <w:rsid w:val="009637A2"/>
    <w:rsid w:val="00963E94"/>
    <w:rsid w:val="00965421"/>
    <w:rsid w:val="00966319"/>
    <w:rsid w:val="00970B11"/>
    <w:rsid w:val="00971591"/>
    <w:rsid w:val="009724D8"/>
    <w:rsid w:val="0097276A"/>
    <w:rsid w:val="00972C7A"/>
    <w:rsid w:val="00973CC4"/>
    <w:rsid w:val="0097412D"/>
    <w:rsid w:val="00974516"/>
    <w:rsid w:val="00974564"/>
    <w:rsid w:val="009745F5"/>
    <w:rsid w:val="00974E99"/>
    <w:rsid w:val="009764FA"/>
    <w:rsid w:val="00977869"/>
    <w:rsid w:val="00977DC8"/>
    <w:rsid w:val="00980192"/>
    <w:rsid w:val="00980799"/>
    <w:rsid w:val="00980829"/>
    <w:rsid w:val="009825B3"/>
    <w:rsid w:val="00982A22"/>
    <w:rsid w:val="009830CC"/>
    <w:rsid w:val="00985939"/>
    <w:rsid w:val="00990405"/>
    <w:rsid w:val="00994D97"/>
    <w:rsid w:val="0099752C"/>
    <w:rsid w:val="009A07B7"/>
    <w:rsid w:val="009A3620"/>
    <w:rsid w:val="009A3A1E"/>
    <w:rsid w:val="009A7797"/>
    <w:rsid w:val="009B001F"/>
    <w:rsid w:val="009B05AF"/>
    <w:rsid w:val="009B1545"/>
    <w:rsid w:val="009B2446"/>
    <w:rsid w:val="009B35DD"/>
    <w:rsid w:val="009B372E"/>
    <w:rsid w:val="009B3D27"/>
    <w:rsid w:val="009B4814"/>
    <w:rsid w:val="009B5023"/>
    <w:rsid w:val="009B56CB"/>
    <w:rsid w:val="009B764B"/>
    <w:rsid w:val="009B785E"/>
    <w:rsid w:val="009C26F8"/>
    <w:rsid w:val="009C32CB"/>
    <w:rsid w:val="009C387B"/>
    <w:rsid w:val="009C4B7F"/>
    <w:rsid w:val="009C609E"/>
    <w:rsid w:val="009C680F"/>
    <w:rsid w:val="009C71BE"/>
    <w:rsid w:val="009C7BE9"/>
    <w:rsid w:val="009D25B8"/>
    <w:rsid w:val="009D26AB"/>
    <w:rsid w:val="009D3759"/>
    <w:rsid w:val="009D3857"/>
    <w:rsid w:val="009D6B98"/>
    <w:rsid w:val="009E09BE"/>
    <w:rsid w:val="009E116D"/>
    <w:rsid w:val="009E16EC"/>
    <w:rsid w:val="009E19B1"/>
    <w:rsid w:val="009E2982"/>
    <w:rsid w:val="009E33EC"/>
    <w:rsid w:val="009E36DF"/>
    <w:rsid w:val="009E3782"/>
    <w:rsid w:val="009E393E"/>
    <w:rsid w:val="009E433C"/>
    <w:rsid w:val="009E4A4D"/>
    <w:rsid w:val="009E5D28"/>
    <w:rsid w:val="009E6578"/>
    <w:rsid w:val="009E6C32"/>
    <w:rsid w:val="009E74AC"/>
    <w:rsid w:val="009F081F"/>
    <w:rsid w:val="009F26E6"/>
    <w:rsid w:val="009F3111"/>
    <w:rsid w:val="009F339F"/>
    <w:rsid w:val="009F6A21"/>
    <w:rsid w:val="009F6E43"/>
    <w:rsid w:val="00A00372"/>
    <w:rsid w:val="00A00390"/>
    <w:rsid w:val="00A00573"/>
    <w:rsid w:val="00A00E85"/>
    <w:rsid w:val="00A01AA3"/>
    <w:rsid w:val="00A0225B"/>
    <w:rsid w:val="00A02EF9"/>
    <w:rsid w:val="00A03BB1"/>
    <w:rsid w:val="00A0632F"/>
    <w:rsid w:val="00A06A0E"/>
    <w:rsid w:val="00A06A3D"/>
    <w:rsid w:val="00A07BBB"/>
    <w:rsid w:val="00A10EBA"/>
    <w:rsid w:val="00A114CE"/>
    <w:rsid w:val="00A11682"/>
    <w:rsid w:val="00A121A4"/>
    <w:rsid w:val="00A1220A"/>
    <w:rsid w:val="00A13D9A"/>
    <w:rsid w:val="00A13E56"/>
    <w:rsid w:val="00A14503"/>
    <w:rsid w:val="00A16109"/>
    <w:rsid w:val="00A168D5"/>
    <w:rsid w:val="00A179F2"/>
    <w:rsid w:val="00A21E16"/>
    <w:rsid w:val="00A227BF"/>
    <w:rsid w:val="00A23E6D"/>
    <w:rsid w:val="00A2424A"/>
    <w:rsid w:val="00A24838"/>
    <w:rsid w:val="00A24DDE"/>
    <w:rsid w:val="00A2743E"/>
    <w:rsid w:val="00A27C77"/>
    <w:rsid w:val="00A3074A"/>
    <w:rsid w:val="00A30823"/>
    <w:rsid w:val="00A30C33"/>
    <w:rsid w:val="00A33BDE"/>
    <w:rsid w:val="00A33DCF"/>
    <w:rsid w:val="00A36084"/>
    <w:rsid w:val="00A362C3"/>
    <w:rsid w:val="00A4308C"/>
    <w:rsid w:val="00A43D7A"/>
    <w:rsid w:val="00A44836"/>
    <w:rsid w:val="00A5031A"/>
    <w:rsid w:val="00A50648"/>
    <w:rsid w:val="00A513CF"/>
    <w:rsid w:val="00A51807"/>
    <w:rsid w:val="00A5219C"/>
    <w:rsid w:val="00A524B5"/>
    <w:rsid w:val="00A5309E"/>
    <w:rsid w:val="00A53E32"/>
    <w:rsid w:val="00A549B3"/>
    <w:rsid w:val="00A560CB"/>
    <w:rsid w:val="00A56184"/>
    <w:rsid w:val="00A5621C"/>
    <w:rsid w:val="00A56357"/>
    <w:rsid w:val="00A570A4"/>
    <w:rsid w:val="00A572F1"/>
    <w:rsid w:val="00A57632"/>
    <w:rsid w:val="00A627A5"/>
    <w:rsid w:val="00A62D5A"/>
    <w:rsid w:val="00A63D7D"/>
    <w:rsid w:val="00A6434A"/>
    <w:rsid w:val="00A65012"/>
    <w:rsid w:val="00A666E3"/>
    <w:rsid w:val="00A66C84"/>
    <w:rsid w:val="00A66F2A"/>
    <w:rsid w:val="00A67954"/>
    <w:rsid w:val="00A70627"/>
    <w:rsid w:val="00A72ED7"/>
    <w:rsid w:val="00A751BF"/>
    <w:rsid w:val="00A8083F"/>
    <w:rsid w:val="00A812E9"/>
    <w:rsid w:val="00A826C2"/>
    <w:rsid w:val="00A82B4A"/>
    <w:rsid w:val="00A82E49"/>
    <w:rsid w:val="00A83BF1"/>
    <w:rsid w:val="00A853DA"/>
    <w:rsid w:val="00A86716"/>
    <w:rsid w:val="00A86C64"/>
    <w:rsid w:val="00A90C21"/>
    <w:rsid w:val="00A90D86"/>
    <w:rsid w:val="00A913ED"/>
    <w:rsid w:val="00A91DBA"/>
    <w:rsid w:val="00A943B1"/>
    <w:rsid w:val="00A94BB5"/>
    <w:rsid w:val="00A954BD"/>
    <w:rsid w:val="00A96CB1"/>
    <w:rsid w:val="00A97900"/>
    <w:rsid w:val="00AA0978"/>
    <w:rsid w:val="00AA1518"/>
    <w:rsid w:val="00AA1B91"/>
    <w:rsid w:val="00AA1D7A"/>
    <w:rsid w:val="00AA2343"/>
    <w:rsid w:val="00AA23F0"/>
    <w:rsid w:val="00AA27B4"/>
    <w:rsid w:val="00AA29CE"/>
    <w:rsid w:val="00AA3E01"/>
    <w:rsid w:val="00AA4718"/>
    <w:rsid w:val="00AA4E00"/>
    <w:rsid w:val="00AA5D2F"/>
    <w:rsid w:val="00AA7835"/>
    <w:rsid w:val="00AB03C7"/>
    <w:rsid w:val="00AB0BFA"/>
    <w:rsid w:val="00AB123C"/>
    <w:rsid w:val="00AB2229"/>
    <w:rsid w:val="00AB2F4D"/>
    <w:rsid w:val="00AB5D84"/>
    <w:rsid w:val="00AB76B7"/>
    <w:rsid w:val="00AB7C54"/>
    <w:rsid w:val="00AC1892"/>
    <w:rsid w:val="00AC2FD6"/>
    <w:rsid w:val="00AC33A2"/>
    <w:rsid w:val="00AC3494"/>
    <w:rsid w:val="00AC685E"/>
    <w:rsid w:val="00AC6EDF"/>
    <w:rsid w:val="00AC7999"/>
    <w:rsid w:val="00AC7E6B"/>
    <w:rsid w:val="00AD03EC"/>
    <w:rsid w:val="00AD211D"/>
    <w:rsid w:val="00AD38F7"/>
    <w:rsid w:val="00AD47AD"/>
    <w:rsid w:val="00AD4DA8"/>
    <w:rsid w:val="00AD5050"/>
    <w:rsid w:val="00AE012D"/>
    <w:rsid w:val="00AE07D7"/>
    <w:rsid w:val="00AE1F7B"/>
    <w:rsid w:val="00AE41C1"/>
    <w:rsid w:val="00AE5F52"/>
    <w:rsid w:val="00AE65F1"/>
    <w:rsid w:val="00AE6BB4"/>
    <w:rsid w:val="00AE74AD"/>
    <w:rsid w:val="00AF07D6"/>
    <w:rsid w:val="00AF0FD7"/>
    <w:rsid w:val="00AF159C"/>
    <w:rsid w:val="00AF48A6"/>
    <w:rsid w:val="00AF5D7A"/>
    <w:rsid w:val="00AF62E9"/>
    <w:rsid w:val="00AF6621"/>
    <w:rsid w:val="00AF748E"/>
    <w:rsid w:val="00B01873"/>
    <w:rsid w:val="00B01C14"/>
    <w:rsid w:val="00B0328E"/>
    <w:rsid w:val="00B03605"/>
    <w:rsid w:val="00B070E9"/>
    <w:rsid w:val="00B074AB"/>
    <w:rsid w:val="00B07717"/>
    <w:rsid w:val="00B11C6D"/>
    <w:rsid w:val="00B11E06"/>
    <w:rsid w:val="00B12428"/>
    <w:rsid w:val="00B1383D"/>
    <w:rsid w:val="00B140C5"/>
    <w:rsid w:val="00B16334"/>
    <w:rsid w:val="00B17253"/>
    <w:rsid w:val="00B17E48"/>
    <w:rsid w:val="00B24553"/>
    <w:rsid w:val="00B245F3"/>
    <w:rsid w:val="00B250D6"/>
    <w:rsid w:val="00B2583D"/>
    <w:rsid w:val="00B27D45"/>
    <w:rsid w:val="00B3024A"/>
    <w:rsid w:val="00B31A41"/>
    <w:rsid w:val="00B32636"/>
    <w:rsid w:val="00B3270E"/>
    <w:rsid w:val="00B33EFA"/>
    <w:rsid w:val="00B343ED"/>
    <w:rsid w:val="00B349D0"/>
    <w:rsid w:val="00B34A52"/>
    <w:rsid w:val="00B3646F"/>
    <w:rsid w:val="00B36586"/>
    <w:rsid w:val="00B40199"/>
    <w:rsid w:val="00B41184"/>
    <w:rsid w:val="00B449B0"/>
    <w:rsid w:val="00B44C4F"/>
    <w:rsid w:val="00B45E4D"/>
    <w:rsid w:val="00B502C1"/>
    <w:rsid w:val="00B502FF"/>
    <w:rsid w:val="00B50B90"/>
    <w:rsid w:val="00B50E28"/>
    <w:rsid w:val="00B51CBF"/>
    <w:rsid w:val="00B54292"/>
    <w:rsid w:val="00B55ACF"/>
    <w:rsid w:val="00B56816"/>
    <w:rsid w:val="00B60053"/>
    <w:rsid w:val="00B6066D"/>
    <w:rsid w:val="00B60F82"/>
    <w:rsid w:val="00B61AAF"/>
    <w:rsid w:val="00B643DF"/>
    <w:rsid w:val="00B64697"/>
    <w:rsid w:val="00B65300"/>
    <w:rsid w:val="00B658B7"/>
    <w:rsid w:val="00B6607B"/>
    <w:rsid w:val="00B66A58"/>
    <w:rsid w:val="00B67422"/>
    <w:rsid w:val="00B676B6"/>
    <w:rsid w:val="00B6793E"/>
    <w:rsid w:val="00B70BD4"/>
    <w:rsid w:val="00B712CA"/>
    <w:rsid w:val="00B71651"/>
    <w:rsid w:val="00B72C96"/>
    <w:rsid w:val="00B73463"/>
    <w:rsid w:val="00B73751"/>
    <w:rsid w:val="00B73CC3"/>
    <w:rsid w:val="00B74B15"/>
    <w:rsid w:val="00B74B1E"/>
    <w:rsid w:val="00B754B4"/>
    <w:rsid w:val="00B77568"/>
    <w:rsid w:val="00B77AA5"/>
    <w:rsid w:val="00B8000D"/>
    <w:rsid w:val="00B807D0"/>
    <w:rsid w:val="00B80E16"/>
    <w:rsid w:val="00B8202F"/>
    <w:rsid w:val="00B83A20"/>
    <w:rsid w:val="00B83B63"/>
    <w:rsid w:val="00B8577A"/>
    <w:rsid w:val="00B870EF"/>
    <w:rsid w:val="00B8713D"/>
    <w:rsid w:val="00B87A4F"/>
    <w:rsid w:val="00B90123"/>
    <w:rsid w:val="00B9016D"/>
    <w:rsid w:val="00B901A6"/>
    <w:rsid w:val="00B91B16"/>
    <w:rsid w:val="00B91DBE"/>
    <w:rsid w:val="00B934F1"/>
    <w:rsid w:val="00B945C1"/>
    <w:rsid w:val="00B94A67"/>
    <w:rsid w:val="00B95172"/>
    <w:rsid w:val="00BA0027"/>
    <w:rsid w:val="00BA00AF"/>
    <w:rsid w:val="00BA01A6"/>
    <w:rsid w:val="00BA0B89"/>
    <w:rsid w:val="00BA0F98"/>
    <w:rsid w:val="00BA1170"/>
    <w:rsid w:val="00BA1517"/>
    <w:rsid w:val="00BA1C6B"/>
    <w:rsid w:val="00BA3C6A"/>
    <w:rsid w:val="00BA4E39"/>
    <w:rsid w:val="00BA5391"/>
    <w:rsid w:val="00BA67FD"/>
    <w:rsid w:val="00BA7C29"/>
    <w:rsid w:val="00BA7C48"/>
    <w:rsid w:val="00BB055D"/>
    <w:rsid w:val="00BB1ACE"/>
    <w:rsid w:val="00BB1BC1"/>
    <w:rsid w:val="00BB4E11"/>
    <w:rsid w:val="00BB4EB8"/>
    <w:rsid w:val="00BB68AD"/>
    <w:rsid w:val="00BC0020"/>
    <w:rsid w:val="00BC05FC"/>
    <w:rsid w:val="00BC128E"/>
    <w:rsid w:val="00BC1BA1"/>
    <w:rsid w:val="00BC251F"/>
    <w:rsid w:val="00BC27F6"/>
    <w:rsid w:val="00BC39F4"/>
    <w:rsid w:val="00BC3A93"/>
    <w:rsid w:val="00BC4296"/>
    <w:rsid w:val="00BC4397"/>
    <w:rsid w:val="00BC6B65"/>
    <w:rsid w:val="00BC77B4"/>
    <w:rsid w:val="00BD10FE"/>
    <w:rsid w:val="00BD150C"/>
    <w:rsid w:val="00BD1587"/>
    <w:rsid w:val="00BD1A77"/>
    <w:rsid w:val="00BD2B55"/>
    <w:rsid w:val="00BD3CF9"/>
    <w:rsid w:val="00BD5448"/>
    <w:rsid w:val="00BD6A20"/>
    <w:rsid w:val="00BD7EE1"/>
    <w:rsid w:val="00BE029E"/>
    <w:rsid w:val="00BE177F"/>
    <w:rsid w:val="00BE4E0D"/>
    <w:rsid w:val="00BE52F8"/>
    <w:rsid w:val="00BE5568"/>
    <w:rsid w:val="00BE5764"/>
    <w:rsid w:val="00BE64E0"/>
    <w:rsid w:val="00BE6A72"/>
    <w:rsid w:val="00BE7255"/>
    <w:rsid w:val="00BE7900"/>
    <w:rsid w:val="00BE7A4C"/>
    <w:rsid w:val="00BE7C91"/>
    <w:rsid w:val="00BF1358"/>
    <w:rsid w:val="00BF2C31"/>
    <w:rsid w:val="00BF35F7"/>
    <w:rsid w:val="00BF459E"/>
    <w:rsid w:val="00BF48A6"/>
    <w:rsid w:val="00BF6F40"/>
    <w:rsid w:val="00BF752E"/>
    <w:rsid w:val="00C0106D"/>
    <w:rsid w:val="00C012B0"/>
    <w:rsid w:val="00C02D3C"/>
    <w:rsid w:val="00C0300D"/>
    <w:rsid w:val="00C03798"/>
    <w:rsid w:val="00C05851"/>
    <w:rsid w:val="00C06FF3"/>
    <w:rsid w:val="00C07FF2"/>
    <w:rsid w:val="00C131C7"/>
    <w:rsid w:val="00C133BE"/>
    <w:rsid w:val="00C1400A"/>
    <w:rsid w:val="00C155B2"/>
    <w:rsid w:val="00C17B65"/>
    <w:rsid w:val="00C20420"/>
    <w:rsid w:val="00C2091A"/>
    <w:rsid w:val="00C21465"/>
    <w:rsid w:val="00C21AF9"/>
    <w:rsid w:val="00C222B4"/>
    <w:rsid w:val="00C22C71"/>
    <w:rsid w:val="00C24CC8"/>
    <w:rsid w:val="00C262E4"/>
    <w:rsid w:val="00C26595"/>
    <w:rsid w:val="00C33E20"/>
    <w:rsid w:val="00C34CB9"/>
    <w:rsid w:val="00C35CF6"/>
    <w:rsid w:val="00C3725B"/>
    <w:rsid w:val="00C37396"/>
    <w:rsid w:val="00C436E2"/>
    <w:rsid w:val="00C451BD"/>
    <w:rsid w:val="00C470BA"/>
    <w:rsid w:val="00C473B5"/>
    <w:rsid w:val="00C51ABA"/>
    <w:rsid w:val="00C51B37"/>
    <w:rsid w:val="00C522BE"/>
    <w:rsid w:val="00C52413"/>
    <w:rsid w:val="00C52857"/>
    <w:rsid w:val="00C533EC"/>
    <w:rsid w:val="00C5470E"/>
    <w:rsid w:val="00C54C36"/>
    <w:rsid w:val="00C555C1"/>
    <w:rsid w:val="00C55CBE"/>
    <w:rsid w:val="00C55D3A"/>
    <w:rsid w:val="00C55EFB"/>
    <w:rsid w:val="00C56585"/>
    <w:rsid w:val="00C56B3F"/>
    <w:rsid w:val="00C61CA2"/>
    <w:rsid w:val="00C63645"/>
    <w:rsid w:val="00C637DE"/>
    <w:rsid w:val="00C64127"/>
    <w:rsid w:val="00C64441"/>
    <w:rsid w:val="00C6533D"/>
    <w:rsid w:val="00C65492"/>
    <w:rsid w:val="00C654E6"/>
    <w:rsid w:val="00C65C4C"/>
    <w:rsid w:val="00C67C67"/>
    <w:rsid w:val="00C67FA7"/>
    <w:rsid w:val="00C7010F"/>
    <w:rsid w:val="00C7022C"/>
    <w:rsid w:val="00C71032"/>
    <w:rsid w:val="00C716E5"/>
    <w:rsid w:val="00C74BD0"/>
    <w:rsid w:val="00C773D9"/>
    <w:rsid w:val="00C800D6"/>
    <w:rsid w:val="00C80307"/>
    <w:rsid w:val="00C80ACE"/>
    <w:rsid w:val="00C81162"/>
    <w:rsid w:val="00C813A9"/>
    <w:rsid w:val="00C82EC7"/>
    <w:rsid w:val="00C83258"/>
    <w:rsid w:val="00C83666"/>
    <w:rsid w:val="00C843AC"/>
    <w:rsid w:val="00C853B1"/>
    <w:rsid w:val="00C856AA"/>
    <w:rsid w:val="00C856E5"/>
    <w:rsid w:val="00C85BC5"/>
    <w:rsid w:val="00C86033"/>
    <w:rsid w:val="00C870B5"/>
    <w:rsid w:val="00C87B57"/>
    <w:rsid w:val="00C907DF"/>
    <w:rsid w:val="00C91630"/>
    <w:rsid w:val="00C91D97"/>
    <w:rsid w:val="00C9348D"/>
    <w:rsid w:val="00C9558A"/>
    <w:rsid w:val="00C966EB"/>
    <w:rsid w:val="00C96AEA"/>
    <w:rsid w:val="00C96B59"/>
    <w:rsid w:val="00CA04B1"/>
    <w:rsid w:val="00CA0D6B"/>
    <w:rsid w:val="00CA192E"/>
    <w:rsid w:val="00CA2095"/>
    <w:rsid w:val="00CA2DFC"/>
    <w:rsid w:val="00CA478A"/>
    <w:rsid w:val="00CA4EC9"/>
    <w:rsid w:val="00CA6746"/>
    <w:rsid w:val="00CA7574"/>
    <w:rsid w:val="00CB03D4"/>
    <w:rsid w:val="00CB0617"/>
    <w:rsid w:val="00CB137B"/>
    <w:rsid w:val="00CB29A7"/>
    <w:rsid w:val="00CB3A45"/>
    <w:rsid w:val="00CB59F3"/>
    <w:rsid w:val="00CB6891"/>
    <w:rsid w:val="00CB713C"/>
    <w:rsid w:val="00CB7CEA"/>
    <w:rsid w:val="00CC0C3E"/>
    <w:rsid w:val="00CC2A28"/>
    <w:rsid w:val="00CC35EF"/>
    <w:rsid w:val="00CC38EE"/>
    <w:rsid w:val="00CC43A4"/>
    <w:rsid w:val="00CC5048"/>
    <w:rsid w:val="00CC6246"/>
    <w:rsid w:val="00CC65CC"/>
    <w:rsid w:val="00CC7C85"/>
    <w:rsid w:val="00CD06FE"/>
    <w:rsid w:val="00CD3F08"/>
    <w:rsid w:val="00CD572C"/>
    <w:rsid w:val="00CE0CB7"/>
    <w:rsid w:val="00CE16AC"/>
    <w:rsid w:val="00CE2613"/>
    <w:rsid w:val="00CE37DA"/>
    <w:rsid w:val="00CE5E46"/>
    <w:rsid w:val="00CE6289"/>
    <w:rsid w:val="00CE6A8A"/>
    <w:rsid w:val="00CF1367"/>
    <w:rsid w:val="00CF2C86"/>
    <w:rsid w:val="00CF38D7"/>
    <w:rsid w:val="00CF3F4B"/>
    <w:rsid w:val="00CF49CC"/>
    <w:rsid w:val="00CF6005"/>
    <w:rsid w:val="00CF6B66"/>
    <w:rsid w:val="00D013C4"/>
    <w:rsid w:val="00D0193B"/>
    <w:rsid w:val="00D02276"/>
    <w:rsid w:val="00D039A8"/>
    <w:rsid w:val="00D04F0B"/>
    <w:rsid w:val="00D051FF"/>
    <w:rsid w:val="00D06894"/>
    <w:rsid w:val="00D076D4"/>
    <w:rsid w:val="00D07F88"/>
    <w:rsid w:val="00D10CA1"/>
    <w:rsid w:val="00D11484"/>
    <w:rsid w:val="00D11518"/>
    <w:rsid w:val="00D126F7"/>
    <w:rsid w:val="00D14522"/>
    <w:rsid w:val="00D1463A"/>
    <w:rsid w:val="00D1586D"/>
    <w:rsid w:val="00D1754E"/>
    <w:rsid w:val="00D17A58"/>
    <w:rsid w:val="00D23985"/>
    <w:rsid w:val="00D252C9"/>
    <w:rsid w:val="00D270FA"/>
    <w:rsid w:val="00D272EC"/>
    <w:rsid w:val="00D27583"/>
    <w:rsid w:val="00D31603"/>
    <w:rsid w:val="00D3231A"/>
    <w:rsid w:val="00D32DDF"/>
    <w:rsid w:val="00D33C2B"/>
    <w:rsid w:val="00D33D94"/>
    <w:rsid w:val="00D343EA"/>
    <w:rsid w:val="00D36206"/>
    <w:rsid w:val="00D3700C"/>
    <w:rsid w:val="00D414CF"/>
    <w:rsid w:val="00D41940"/>
    <w:rsid w:val="00D434A0"/>
    <w:rsid w:val="00D43932"/>
    <w:rsid w:val="00D460FB"/>
    <w:rsid w:val="00D47190"/>
    <w:rsid w:val="00D47BC0"/>
    <w:rsid w:val="00D51BDD"/>
    <w:rsid w:val="00D564D9"/>
    <w:rsid w:val="00D56E81"/>
    <w:rsid w:val="00D603BF"/>
    <w:rsid w:val="00D62E2B"/>
    <w:rsid w:val="00D638E0"/>
    <w:rsid w:val="00D63D48"/>
    <w:rsid w:val="00D64694"/>
    <w:rsid w:val="00D64992"/>
    <w:rsid w:val="00D653B1"/>
    <w:rsid w:val="00D665C0"/>
    <w:rsid w:val="00D66794"/>
    <w:rsid w:val="00D674B3"/>
    <w:rsid w:val="00D704BC"/>
    <w:rsid w:val="00D73F19"/>
    <w:rsid w:val="00D74AE1"/>
    <w:rsid w:val="00D75D42"/>
    <w:rsid w:val="00D7756D"/>
    <w:rsid w:val="00D8022A"/>
    <w:rsid w:val="00D80388"/>
    <w:rsid w:val="00D80505"/>
    <w:rsid w:val="00D80B20"/>
    <w:rsid w:val="00D81BC0"/>
    <w:rsid w:val="00D820AF"/>
    <w:rsid w:val="00D84C79"/>
    <w:rsid w:val="00D851AB"/>
    <w:rsid w:val="00D865A8"/>
    <w:rsid w:val="00D9012A"/>
    <w:rsid w:val="00D91116"/>
    <w:rsid w:val="00D92C2D"/>
    <w:rsid w:val="00D9361E"/>
    <w:rsid w:val="00D94F38"/>
    <w:rsid w:val="00D97E7E"/>
    <w:rsid w:val="00DA006F"/>
    <w:rsid w:val="00DA157D"/>
    <w:rsid w:val="00DA17CD"/>
    <w:rsid w:val="00DA34E9"/>
    <w:rsid w:val="00DA5590"/>
    <w:rsid w:val="00DA6910"/>
    <w:rsid w:val="00DB1BE2"/>
    <w:rsid w:val="00DB1F9D"/>
    <w:rsid w:val="00DB25B3"/>
    <w:rsid w:val="00DB2DFB"/>
    <w:rsid w:val="00DB4D7C"/>
    <w:rsid w:val="00DB59AF"/>
    <w:rsid w:val="00DB5F78"/>
    <w:rsid w:val="00DB68B4"/>
    <w:rsid w:val="00DC0C8F"/>
    <w:rsid w:val="00DC114F"/>
    <w:rsid w:val="00DC1C10"/>
    <w:rsid w:val="00DC2931"/>
    <w:rsid w:val="00DC59FA"/>
    <w:rsid w:val="00DC6096"/>
    <w:rsid w:val="00DC6838"/>
    <w:rsid w:val="00DC6F92"/>
    <w:rsid w:val="00DD1694"/>
    <w:rsid w:val="00DD1B21"/>
    <w:rsid w:val="00DD53FE"/>
    <w:rsid w:val="00DD55C3"/>
    <w:rsid w:val="00DD60F2"/>
    <w:rsid w:val="00DD7C87"/>
    <w:rsid w:val="00DE0893"/>
    <w:rsid w:val="00DE16D9"/>
    <w:rsid w:val="00DE2757"/>
    <w:rsid w:val="00DE2814"/>
    <w:rsid w:val="00DE4D4C"/>
    <w:rsid w:val="00DE5096"/>
    <w:rsid w:val="00DE55F5"/>
    <w:rsid w:val="00DE6796"/>
    <w:rsid w:val="00DF0833"/>
    <w:rsid w:val="00DF30D5"/>
    <w:rsid w:val="00DF3BF9"/>
    <w:rsid w:val="00DF41B2"/>
    <w:rsid w:val="00DF5C19"/>
    <w:rsid w:val="00DF5CDE"/>
    <w:rsid w:val="00DF76E9"/>
    <w:rsid w:val="00E01272"/>
    <w:rsid w:val="00E02629"/>
    <w:rsid w:val="00E03067"/>
    <w:rsid w:val="00E03846"/>
    <w:rsid w:val="00E03A07"/>
    <w:rsid w:val="00E05E90"/>
    <w:rsid w:val="00E10AEF"/>
    <w:rsid w:val="00E10B37"/>
    <w:rsid w:val="00E10BDB"/>
    <w:rsid w:val="00E11415"/>
    <w:rsid w:val="00E12E2D"/>
    <w:rsid w:val="00E14786"/>
    <w:rsid w:val="00E14AB0"/>
    <w:rsid w:val="00E16EB4"/>
    <w:rsid w:val="00E17393"/>
    <w:rsid w:val="00E20A7D"/>
    <w:rsid w:val="00E21A27"/>
    <w:rsid w:val="00E24C47"/>
    <w:rsid w:val="00E255C0"/>
    <w:rsid w:val="00E27A2F"/>
    <w:rsid w:val="00E30A7A"/>
    <w:rsid w:val="00E30A98"/>
    <w:rsid w:val="00E30E25"/>
    <w:rsid w:val="00E3102E"/>
    <w:rsid w:val="00E33D54"/>
    <w:rsid w:val="00E342E5"/>
    <w:rsid w:val="00E37001"/>
    <w:rsid w:val="00E41C42"/>
    <w:rsid w:val="00E42A94"/>
    <w:rsid w:val="00E4433F"/>
    <w:rsid w:val="00E44ED0"/>
    <w:rsid w:val="00E458BF"/>
    <w:rsid w:val="00E45FAA"/>
    <w:rsid w:val="00E47285"/>
    <w:rsid w:val="00E475BB"/>
    <w:rsid w:val="00E475F1"/>
    <w:rsid w:val="00E51362"/>
    <w:rsid w:val="00E52DAB"/>
    <w:rsid w:val="00E542AA"/>
    <w:rsid w:val="00E54AD5"/>
    <w:rsid w:val="00E54BFB"/>
    <w:rsid w:val="00E54C17"/>
    <w:rsid w:val="00E54CD7"/>
    <w:rsid w:val="00E54EA9"/>
    <w:rsid w:val="00E557E2"/>
    <w:rsid w:val="00E56CDE"/>
    <w:rsid w:val="00E57233"/>
    <w:rsid w:val="00E57CDC"/>
    <w:rsid w:val="00E6020A"/>
    <w:rsid w:val="00E60717"/>
    <w:rsid w:val="00E61474"/>
    <w:rsid w:val="00E61B5A"/>
    <w:rsid w:val="00E61C41"/>
    <w:rsid w:val="00E626CD"/>
    <w:rsid w:val="00E6339E"/>
    <w:rsid w:val="00E63750"/>
    <w:rsid w:val="00E67F83"/>
    <w:rsid w:val="00E706E7"/>
    <w:rsid w:val="00E731E0"/>
    <w:rsid w:val="00E73989"/>
    <w:rsid w:val="00E74E25"/>
    <w:rsid w:val="00E76AFA"/>
    <w:rsid w:val="00E76C98"/>
    <w:rsid w:val="00E772DD"/>
    <w:rsid w:val="00E77587"/>
    <w:rsid w:val="00E80B14"/>
    <w:rsid w:val="00E818AD"/>
    <w:rsid w:val="00E81E11"/>
    <w:rsid w:val="00E83049"/>
    <w:rsid w:val="00E84229"/>
    <w:rsid w:val="00E84965"/>
    <w:rsid w:val="00E86249"/>
    <w:rsid w:val="00E865A5"/>
    <w:rsid w:val="00E865CD"/>
    <w:rsid w:val="00E871E5"/>
    <w:rsid w:val="00E87AAE"/>
    <w:rsid w:val="00E90E4E"/>
    <w:rsid w:val="00E92A15"/>
    <w:rsid w:val="00E92FDE"/>
    <w:rsid w:val="00E93910"/>
    <w:rsid w:val="00E9391E"/>
    <w:rsid w:val="00E94DB1"/>
    <w:rsid w:val="00E961CC"/>
    <w:rsid w:val="00E9688E"/>
    <w:rsid w:val="00E97B1B"/>
    <w:rsid w:val="00EA0BF1"/>
    <w:rsid w:val="00EA1052"/>
    <w:rsid w:val="00EA13C7"/>
    <w:rsid w:val="00EA218F"/>
    <w:rsid w:val="00EA24BF"/>
    <w:rsid w:val="00EA4F29"/>
    <w:rsid w:val="00EA51F8"/>
    <w:rsid w:val="00EA5B27"/>
    <w:rsid w:val="00EA5EBB"/>
    <w:rsid w:val="00EA5F83"/>
    <w:rsid w:val="00EA6F9D"/>
    <w:rsid w:val="00EB0AD9"/>
    <w:rsid w:val="00EB1F89"/>
    <w:rsid w:val="00EB2273"/>
    <w:rsid w:val="00EB24DD"/>
    <w:rsid w:val="00EB26BA"/>
    <w:rsid w:val="00EB2900"/>
    <w:rsid w:val="00EB3AE6"/>
    <w:rsid w:val="00EB3FFE"/>
    <w:rsid w:val="00EB5262"/>
    <w:rsid w:val="00EB669B"/>
    <w:rsid w:val="00EB6F3C"/>
    <w:rsid w:val="00EB76F5"/>
    <w:rsid w:val="00EC0CF9"/>
    <w:rsid w:val="00EC1E2C"/>
    <w:rsid w:val="00EC2085"/>
    <w:rsid w:val="00EC2438"/>
    <w:rsid w:val="00EC254E"/>
    <w:rsid w:val="00EC2854"/>
    <w:rsid w:val="00EC2B9A"/>
    <w:rsid w:val="00EC3723"/>
    <w:rsid w:val="00EC3AE7"/>
    <w:rsid w:val="00EC568A"/>
    <w:rsid w:val="00EC7C87"/>
    <w:rsid w:val="00ED030E"/>
    <w:rsid w:val="00ED1350"/>
    <w:rsid w:val="00ED2672"/>
    <w:rsid w:val="00ED2A8D"/>
    <w:rsid w:val="00ED3238"/>
    <w:rsid w:val="00ED4450"/>
    <w:rsid w:val="00ED6D43"/>
    <w:rsid w:val="00EE1116"/>
    <w:rsid w:val="00EE36DE"/>
    <w:rsid w:val="00EE4055"/>
    <w:rsid w:val="00EE54CB"/>
    <w:rsid w:val="00EE591C"/>
    <w:rsid w:val="00EE6424"/>
    <w:rsid w:val="00EE67B2"/>
    <w:rsid w:val="00EF15D0"/>
    <w:rsid w:val="00EF1936"/>
    <w:rsid w:val="00EF1C54"/>
    <w:rsid w:val="00EF404B"/>
    <w:rsid w:val="00EF6594"/>
    <w:rsid w:val="00EF675E"/>
    <w:rsid w:val="00EF7B29"/>
    <w:rsid w:val="00F00140"/>
    <w:rsid w:val="00F00376"/>
    <w:rsid w:val="00F01F0C"/>
    <w:rsid w:val="00F02A5A"/>
    <w:rsid w:val="00F04850"/>
    <w:rsid w:val="00F05833"/>
    <w:rsid w:val="00F06874"/>
    <w:rsid w:val="00F079BB"/>
    <w:rsid w:val="00F1078D"/>
    <w:rsid w:val="00F11368"/>
    <w:rsid w:val="00F11764"/>
    <w:rsid w:val="00F12F38"/>
    <w:rsid w:val="00F1322D"/>
    <w:rsid w:val="00F13C98"/>
    <w:rsid w:val="00F14D1C"/>
    <w:rsid w:val="00F15515"/>
    <w:rsid w:val="00F157E2"/>
    <w:rsid w:val="00F16C7D"/>
    <w:rsid w:val="00F16CBF"/>
    <w:rsid w:val="00F178AE"/>
    <w:rsid w:val="00F17E18"/>
    <w:rsid w:val="00F21593"/>
    <w:rsid w:val="00F21D52"/>
    <w:rsid w:val="00F2255E"/>
    <w:rsid w:val="00F2376D"/>
    <w:rsid w:val="00F23B2C"/>
    <w:rsid w:val="00F24D75"/>
    <w:rsid w:val="00F259E2"/>
    <w:rsid w:val="00F2618B"/>
    <w:rsid w:val="00F30E26"/>
    <w:rsid w:val="00F316B2"/>
    <w:rsid w:val="00F324C9"/>
    <w:rsid w:val="00F32802"/>
    <w:rsid w:val="00F333F8"/>
    <w:rsid w:val="00F40DC3"/>
    <w:rsid w:val="00F41289"/>
    <w:rsid w:val="00F41F0B"/>
    <w:rsid w:val="00F42E28"/>
    <w:rsid w:val="00F4496A"/>
    <w:rsid w:val="00F45245"/>
    <w:rsid w:val="00F45FCA"/>
    <w:rsid w:val="00F471DB"/>
    <w:rsid w:val="00F47AC2"/>
    <w:rsid w:val="00F50222"/>
    <w:rsid w:val="00F51CAD"/>
    <w:rsid w:val="00F51E58"/>
    <w:rsid w:val="00F527AC"/>
    <w:rsid w:val="00F53778"/>
    <w:rsid w:val="00F5503F"/>
    <w:rsid w:val="00F55AD7"/>
    <w:rsid w:val="00F55F90"/>
    <w:rsid w:val="00F5609C"/>
    <w:rsid w:val="00F60AAA"/>
    <w:rsid w:val="00F61D83"/>
    <w:rsid w:val="00F63491"/>
    <w:rsid w:val="00F64123"/>
    <w:rsid w:val="00F6452F"/>
    <w:rsid w:val="00F64739"/>
    <w:rsid w:val="00F6487B"/>
    <w:rsid w:val="00F64B7D"/>
    <w:rsid w:val="00F64EB8"/>
    <w:rsid w:val="00F65DD1"/>
    <w:rsid w:val="00F67979"/>
    <w:rsid w:val="00F707B3"/>
    <w:rsid w:val="00F71135"/>
    <w:rsid w:val="00F718D8"/>
    <w:rsid w:val="00F730DC"/>
    <w:rsid w:val="00F735CC"/>
    <w:rsid w:val="00F73F4D"/>
    <w:rsid w:val="00F74309"/>
    <w:rsid w:val="00F74431"/>
    <w:rsid w:val="00F7473E"/>
    <w:rsid w:val="00F773F0"/>
    <w:rsid w:val="00F82ACF"/>
    <w:rsid w:val="00F82C35"/>
    <w:rsid w:val="00F82DCB"/>
    <w:rsid w:val="00F84045"/>
    <w:rsid w:val="00F85FAA"/>
    <w:rsid w:val="00F86841"/>
    <w:rsid w:val="00F87D3D"/>
    <w:rsid w:val="00F90461"/>
    <w:rsid w:val="00F93427"/>
    <w:rsid w:val="00F95E4E"/>
    <w:rsid w:val="00FA0F4A"/>
    <w:rsid w:val="00FA249D"/>
    <w:rsid w:val="00FA370D"/>
    <w:rsid w:val="00FA3E44"/>
    <w:rsid w:val="00FA5F89"/>
    <w:rsid w:val="00FA66F1"/>
    <w:rsid w:val="00FB1143"/>
    <w:rsid w:val="00FB13DA"/>
    <w:rsid w:val="00FB2A35"/>
    <w:rsid w:val="00FB4CA0"/>
    <w:rsid w:val="00FB4DA1"/>
    <w:rsid w:val="00FB53CF"/>
    <w:rsid w:val="00FB5647"/>
    <w:rsid w:val="00FB572F"/>
    <w:rsid w:val="00FB630E"/>
    <w:rsid w:val="00FB72BC"/>
    <w:rsid w:val="00FC0275"/>
    <w:rsid w:val="00FC2944"/>
    <w:rsid w:val="00FC2F7B"/>
    <w:rsid w:val="00FC3475"/>
    <w:rsid w:val="00FC378B"/>
    <w:rsid w:val="00FC3977"/>
    <w:rsid w:val="00FC5456"/>
    <w:rsid w:val="00FC661A"/>
    <w:rsid w:val="00FC6779"/>
    <w:rsid w:val="00FC7747"/>
    <w:rsid w:val="00FD2566"/>
    <w:rsid w:val="00FD2F16"/>
    <w:rsid w:val="00FD40E6"/>
    <w:rsid w:val="00FD4809"/>
    <w:rsid w:val="00FD6065"/>
    <w:rsid w:val="00FD6413"/>
    <w:rsid w:val="00FD6FD3"/>
    <w:rsid w:val="00FE13EF"/>
    <w:rsid w:val="00FE1D34"/>
    <w:rsid w:val="00FE22E5"/>
    <w:rsid w:val="00FE244F"/>
    <w:rsid w:val="00FE2A6F"/>
    <w:rsid w:val="00FE3F04"/>
    <w:rsid w:val="00FE45A2"/>
    <w:rsid w:val="00FE46F3"/>
    <w:rsid w:val="00FE4CED"/>
    <w:rsid w:val="00FE5DAE"/>
    <w:rsid w:val="00FE7635"/>
    <w:rsid w:val="00FF1572"/>
    <w:rsid w:val="00FF1642"/>
    <w:rsid w:val="00FF2C98"/>
    <w:rsid w:val="00FF400B"/>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31DFE3C"/>
  <w15:docId w15:val="{199513F2-4368-468C-AD68-A1F60C2B8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28E"/>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2D546E"/>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uiPriority w:val="99"/>
    <w:rsid w:val="00CF49CC"/>
    <w:pPr>
      <w:spacing w:after="0" w:line="240" w:lineRule="exact"/>
    </w:pPr>
    <w:rPr>
      <w:sz w:val="20"/>
      <w:lang w:val="en-GB"/>
    </w:rPr>
  </w:style>
  <w:style w:type="character" w:customStyle="1" w:styleId="FooterChar">
    <w:name w:val="Footer Char"/>
    <w:basedOn w:val="DefaultParagraphFont"/>
    <w:link w:val="Footer"/>
    <w:uiPriority w:val="99"/>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2D546E"/>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qFormat/>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Noting">
    <w:name w:val="Noting"/>
    <w:basedOn w:val="BodyText"/>
    <w:qFormat/>
    <w:rsid w:val="00E92FDE"/>
    <w:pPr>
      <w:spacing w:before="120" w:after="240" w:line="240" w:lineRule="auto"/>
      <w:ind w:left="567"/>
      <w:jc w:val="both"/>
    </w:pPr>
    <w:rPr>
      <w:rFonts w:eastAsia="Times New Roman" w:cs="Arial"/>
      <w:sz w:val="24"/>
      <w:szCs w:val="24"/>
    </w:rPr>
  </w:style>
  <w:style w:type="paragraph" w:styleId="ListParagraph">
    <w:name w:val="List Paragraph"/>
    <w:basedOn w:val="Normal"/>
    <w:uiPriority w:val="34"/>
    <w:qFormat/>
    <w:rsid w:val="00CB3A45"/>
    <w:pPr>
      <w:spacing w:after="200" w:line="276" w:lineRule="auto"/>
      <w:ind w:left="720"/>
      <w:contextualSpacing/>
    </w:pPr>
    <w:rPr>
      <w:sz w:val="22"/>
      <w:lang w:val="en-AU"/>
    </w:rPr>
  </w:style>
  <w:style w:type="paragraph" w:styleId="BodyTextIndent2">
    <w:name w:val="Body Text Indent 2"/>
    <w:basedOn w:val="Normal"/>
    <w:link w:val="BodyTextIndent2Char"/>
    <w:semiHidden/>
    <w:unhideWhenUsed/>
    <w:rsid w:val="00212815"/>
    <w:pPr>
      <w:spacing w:after="120" w:line="480" w:lineRule="auto"/>
      <w:ind w:left="283"/>
    </w:pPr>
  </w:style>
  <w:style w:type="character" w:customStyle="1" w:styleId="BodyTextIndent2Char">
    <w:name w:val="Body Text Indent 2 Char"/>
    <w:basedOn w:val="DefaultParagraphFont"/>
    <w:link w:val="BodyTextIndent2"/>
    <w:rsid w:val="00212815"/>
    <w:rPr>
      <w:sz w:val="18"/>
      <w:lang w:val="en-GB"/>
    </w:rPr>
  </w:style>
  <w:style w:type="paragraph" w:customStyle="1" w:styleId="Bullet3-recommendation">
    <w:name w:val="Bullet 3 - recommendation"/>
    <w:basedOn w:val="Normal"/>
    <w:rsid w:val="00E86249"/>
    <w:pPr>
      <w:numPr>
        <w:numId w:val="32"/>
      </w:numPr>
      <w:spacing w:after="120" w:line="240" w:lineRule="auto"/>
      <w:ind w:left="1843" w:hanging="425"/>
    </w:pPr>
    <w:rPr>
      <w:rFonts w:eastAsia="Times New Roman" w:cs="Times New Roman"/>
      <w:sz w:val="20"/>
      <w:szCs w:val="20"/>
      <w:lang w:eastAsia="en-GB"/>
    </w:rPr>
  </w:style>
  <w:style w:type="paragraph" w:customStyle="1" w:styleId="Bullet1-recommendation">
    <w:name w:val="Bullet 1 - recommendation"/>
    <w:basedOn w:val="Normal"/>
    <w:qFormat/>
    <w:rsid w:val="00E86249"/>
    <w:pPr>
      <w:spacing w:after="120"/>
      <w:ind w:left="992" w:hanging="425"/>
    </w:pPr>
    <w:rPr>
      <w:sz w:val="24"/>
    </w:rPr>
  </w:style>
  <w:style w:type="character" w:customStyle="1" w:styleId="viiyi">
    <w:name w:val="viiyi"/>
    <w:basedOn w:val="DefaultParagraphFont"/>
    <w:rsid w:val="00A168D5"/>
  </w:style>
  <w:style w:type="character" w:customStyle="1" w:styleId="jlqj4b">
    <w:name w:val="jlqj4b"/>
    <w:basedOn w:val="DefaultParagraphFont"/>
    <w:rsid w:val="00A168D5"/>
  </w:style>
  <w:style w:type="character" w:customStyle="1" w:styleId="keyword">
    <w:name w:val="keyword"/>
    <w:basedOn w:val="DefaultParagraphFont"/>
    <w:rsid w:val="005E230C"/>
  </w:style>
  <w:style w:type="paragraph" w:styleId="EndnoteText">
    <w:name w:val="endnote text"/>
    <w:basedOn w:val="Normal"/>
    <w:link w:val="EndnoteTextChar"/>
    <w:uiPriority w:val="99"/>
    <w:semiHidden/>
    <w:unhideWhenUsed/>
    <w:rsid w:val="009C71BE"/>
    <w:pPr>
      <w:spacing w:line="240" w:lineRule="auto"/>
    </w:pPr>
    <w:rPr>
      <w:rFonts w:ascii="Arial" w:hAnsi="Arial" w:cs="Calibri"/>
      <w:sz w:val="20"/>
      <w:szCs w:val="20"/>
      <w:lang w:eastAsia="en-GB"/>
    </w:rPr>
  </w:style>
  <w:style w:type="character" w:customStyle="1" w:styleId="EndnoteTextChar">
    <w:name w:val="Endnote Text Char"/>
    <w:basedOn w:val="DefaultParagraphFont"/>
    <w:link w:val="EndnoteText"/>
    <w:uiPriority w:val="99"/>
    <w:semiHidden/>
    <w:rsid w:val="009C71BE"/>
    <w:rPr>
      <w:rFonts w:ascii="Arial" w:hAnsi="Arial" w:cs="Calibri"/>
      <w:sz w:val="20"/>
      <w:szCs w:val="20"/>
      <w:lang w:val="en-GB" w:eastAsia="en-GB"/>
    </w:rPr>
  </w:style>
  <w:style w:type="character" w:styleId="EndnoteReference">
    <w:name w:val="endnote reference"/>
    <w:basedOn w:val="DefaultParagraphFont"/>
    <w:uiPriority w:val="99"/>
    <w:semiHidden/>
    <w:unhideWhenUsed/>
    <w:rsid w:val="009C71BE"/>
    <w:rPr>
      <w:vertAlign w:val="superscript"/>
    </w:rPr>
  </w:style>
  <w:style w:type="paragraph" w:customStyle="1" w:styleId="Table">
    <w:name w:val="Table_#"/>
    <w:basedOn w:val="Normal"/>
    <w:next w:val="Normal"/>
    <w:qFormat/>
    <w:rsid w:val="008400E6"/>
    <w:pPr>
      <w:spacing w:before="120" w:after="120" w:line="240" w:lineRule="auto"/>
      <w:jc w:val="center"/>
    </w:pPr>
    <w:rPr>
      <w:rFonts w:ascii="Arial" w:hAnsi="Arial" w:cs="Calibri"/>
      <w:i/>
      <w:sz w:val="22"/>
      <w:szCs w:val="20"/>
      <w:lang w:eastAsia="en-GB"/>
    </w:rPr>
  </w:style>
  <w:style w:type="table" w:customStyle="1" w:styleId="TableGrid2">
    <w:name w:val="Table Grid2"/>
    <w:basedOn w:val="TableNormal"/>
    <w:next w:val="TableGrid"/>
    <w:uiPriority w:val="59"/>
    <w:rsid w:val="007A3C99"/>
    <w:pPr>
      <w:spacing w:after="0" w:line="240" w:lineRule="auto"/>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sk">
    <w:name w:val="Task"/>
    <w:basedOn w:val="Normal"/>
    <w:rsid w:val="007A3C99"/>
    <w:pPr>
      <w:numPr>
        <w:numId w:val="34"/>
      </w:numPr>
      <w:tabs>
        <w:tab w:val="clear" w:pos="397"/>
        <w:tab w:val="num" w:pos="0"/>
        <w:tab w:val="left" w:pos="459"/>
      </w:tabs>
      <w:spacing w:line="240" w:lineRule="auto"/>
      <w:ind w:left="709" w:hanging="709"/>
    </w:pPr>
    <w:rPr>
      <w:rFonts w:ascii="Calibri" w:hAnsi="Calibri" w:cs="Arial"/>
      <w:sz w:val="22"/>
    </w:rPr>
  </w:style>
  <w:style w:type="paragraph" w:customStyle="1" w:styleId="TableParagraph">
    <w:name w:val="Table Paragraph"/>
    <w:basedOn w:val="Normal"/>
    <w:uiPriority w:val="1"/>
    <w:qFormat/>
    <w:rsid w:val="000A3C65"/>
    <w:pPr>
      <w:widowControl w:val="0"/>
      <w:spacing w:line="240" w:lineRule="auto"/>
    </w:pPr>
    <w:rPr>
      <w:rFonts w:ascii="Arial" w:eastAsia="Arial" w:hAnsi="Arial" w:cs="Arial"/>
      <w:sz w:val="22"/>
      <w:lang w:val="en-US"/>
    </w:rPr>
  </w:style>
  <w:style w:type="character" w:styleId="UnresolvedMention">
    <w:name w:val="Unresolved Mention"/>
    <w:basedOn w:val="DefaultParagraphFont"/>
    <w:uiPriority w:val="99"/>
    <w:semiHidden/>
    <w:unhideWhenUsed/>
    <w:rsid w:val="00D97E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85421">
      <w:bodyDiv w:val="1"/>
      <w:marLeft w:val="0"/>
      <w:marRight w:val="0"/>
      <w:marTop w:val="0"/>
      <w:marBottom w:val="0"/>
      <w:divBdr>
        <w:top w:val="none" w:sz="0" w:space="0" w:color="auto"/>
        <w:left w:val="none" w:sz="0" w:space="0" w:color="auto"/>
        <w:bottom w:val="none" w:sz="0" w:space="0" w:color="auto"/>
        <w:right w:val="none" w:sz="0" w:space="0" w:color="auto"/>
      </w:divBdr>
    </w:div>
    <w:div w:id="340279458">
      <w:bodyDiv w:val="1"/>
      <w:marLeft w:val="0"/>
      <w:marRight w:val="0"/>
      <w:marTop w:val="0"/>
      <w:marBottom w:val="0"/>
      <w:divBdr>
        <w:top w:val="none" w:sz="0" w:space="0" w:color="auto"/>
        <w:left w:val="none" w:sz="0" w:space="0" w:color="auto"/>
        <w:bottom w:val="none" w:sz="0" w:space="0" w:color="auto"/>
        <w:right w:val="none" w:sz="0" w:space="0" w:color="auto"/>
      </w:divBdr>
    </w:div>
    <w:div w:id="558319433">
      <w:bodyDiv w:val="1"/>
      <w:marLeft w:val="0"/>
      <w:marRight w:val="0"/>
      <w:marTop w:val="0"/>
      <w:marBottom w:val="0"/>
      <w:divBdr>
        <w:top w:val="none" w:sz="0" w:space="0" w:color="auto"/>
        <w:left w:val="none" w:sz="0" w:space="0" w:color="auto"/>
        <w:bottom w:val="none" w:sz="0" w:space="0" w:color="auto"/>
        <w:right w:val="none" w:sz="0" w:space="0" w:color="auto"/>
      </w:divBdr>
    </w:div>
    <w:div w:id="604075361">
      <w:bodyDiv w:val="1"/>
      <w:marLeft w:val="0"/>
      <w:marRight w:val="0"/>
      <w:marTop w:val="0"/>
      <w:marBottom w:val="0"/>
      <w:divBdr>
        <w:top w:val="none" w:sz="0" w:space="0" w:color="auto"/>
        <w:left w:val="none" w:sz="0" w:space="0" w:color="auto"/>
        <w:bottom w:val="none" w:sz="0" w:space="0" w:color="auto"/>
        <w:right w:val="none" w:sz="0" w:space="0" w:color="auto"/>
      </w:divBdr>
    </w:div>
    <w:div w:id="716046916">
      <w:bodyDiv w:val="1"/>
      <w:marLeft w:val="0"/>
      <w:marRight w:val="0"/>
      <w:marTop w:val="0"/>
      <w:marBottom w:val="0"/>
      <w:divBdr>
        <w:top w:val="none" w:sz="0" w:space="0" w:color="auto"/>
        <w:left w:val="none" w:sz="0" w:space="0" w:color="auto"/>
        <w:bottom w:val="none" w:sz="0" w:space="0" w:color="auto"/>
        <w:right w:val="none" w:sz="0" w:space="0" w:color="auto"/>
      </w:divBdr>
    </w:div>
    <w:div w:id="758060607">
      <w:bodyDiv w:val="1"/>
      <w:marLeft w:val="0"/>
      <w:marRight w:val="0"/>
      <w:marTop w:val="0"/>
      <w:marBottom w:val="0"/>
      <w:divBdr>
        <w:top w:val="none" w:sz="0" w:space="0" w:color="auto"/>
        <w:left w:val="none" w:sz="0" w:space="0" w:color="auto"/>
        <w:bottom w:val="none" w:sz="0" w:space="0" w:color="auto"/>
        <w:right w:val="none" w:sz="0" w:space="0" w:color="auto"/>
      </w:divBdr>
    </w:div>
    <w:div w:id="966741285">
      <w:bodyDiv w:val="1"/>
      <w:marLeft w:val="0"/>
      <w:marRight w:val="0"/>
      <w:marTop w:val="0"/>
      <w:marBottom w:val="0"/>
      <w:divBdr>
        <w:top w:val="none" w:sz="0" w:space="0" w:color="auto"/>
        <w:left w:val="none" w:sz="0" w:space="0" w:color="auto"/>
        <w:bottom w:val="none" w:sz="0" w:space="0" w:color="auto"/>
        <w:right w:val="none" w:sz="0" w:space="0" w:color="auto"/>
      </w:divBdr>
    </w:div>
    <w:div w:id="1443304358">
      <w:bodyDiv w:val="1"/>
      <w:marLeft w:val="0"/>
      <w:marRight w:val="0"/>
      <w:marTop w:val="0"/>
      <w:marBottom w:val="0"/>
      <w:divBdr>
        <w:top w:val="none" w:sz="0" w:space="0" w:color="auto"/>
        <w:left w:val="none" w:sz="0" w:space="0" w:color="auto"/>
        <w:bottom w:val="none" w:sz="0" w:space="0" w:color="auto"/>
        <w:right w:val="none" w:sz="0" w:space="0" w:color="auto"/>
      </w:divBdr>
    </w:div>
    <w:div w:id="1739935726">
      <w:bodyDiv w:val="1"/>
      <w:marLeft w:val="0"/>
      <w:marRight w:val="0"/>
      <w:marTop w:val="0"/>
      <w:marBottom w:val="0"/>
      <w:divBdr>
        <w:top w:val="none" w:sz="0" w:space="0" w:color="auto"/>
        <w:left w:val="none" w:sz="0" w:space="0" w:color="auto"/>
        <w:bottom w:val="none" w:sz="0" w:space="0" w:color="auto"/>
        <w:right w:val="none" w:sz="0" w:space="0" w:color="auto"/>
      </w:divBdr>
    </w:div>
    <w:div w:id="1757705138">
      <w:bodyDiv w:val="1"/>
      <w:marLeft w:val="0"/>
      <w:marRight w:val="0"/>
      <w:marTop w:val="0"/>
      <w:marBottom w:val="0"/>
      <w:divBdr>
        <w:top w:val="none" w:sz="0" w:space="0" w:color="auto"/>
        <w:left w:val="none" w:sz="0" w:space="0" w:color="auto"/>
        <w:bottom w:val="none" w:sz="0" w:space="0" w:color="auto"/>
        <w:right w:val="none" w:sz="0" w:space="0" w:color="auto"/>
      </w:divBdr>
    </w:div>
    <w:div w:id="206217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s://www.iala-aism.org/technical/mass/" TargetMode="Externa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iala-aism.org/technical/mas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0.xml"/><Relationship Id="rId30"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A0542B-138E-4B8A-BE4B-1BC07D427851}">
  <ds:schemaRefs>
    <ds:schemaRef ds:uri="http://schemas.microsoft.com/sharepoint/v3/contenttype/forms"/>
  </ds:schemaRefs>
</ds:datastoreItem>
</file>

<file path=customXml/itemProps2.xml><?xml version="1.0" encoding="utf-8"?>
<ds:datastoreItem xmlns:ds="http://schemas.openxmlformats.org/officeDocument/2006/customXml" ds:itemID="{A1BA5A23-AFE2-4D90-9D1A-49D0DCB6A863}">
  <ds:schemaRefs>
    <ds:schemaRef ds:uri="http://schemas.openxmlformats.org/officeDocument/2006/bibliography"/>
  </ds:schemaRefs>
</ds:datastoreItem>
</file>

<file path=customXml/itemProps3.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5201FDB8-A794-49DE-836E-17471521151D}"/>
</file>

<file path=docProps/app.xml><?xml version="1.0" encoding="utf-8"?>
<Properties xmlns="http://schemas.openxmlformats.org/officeDocument/2006/extended-properties" xmlns:vt="http://schemas.openxmlformats.org/officeDocument/2006/docPropsVTypes">
  <Template>Normal</Template>
  <TotalTime>1622</TotalTime>
  <Pages>14</Pages>
  <Words>4720</Words>
  <Characters>26385</Characters>
  <Application>Microsoft Office Word</Application>
  <DocSecurity>0</DocSecurity>
  <Lines>659</Lines>
  <Paragraphs>393</Paragraphs>
  <ScaleCrop>false</ScaleCrop>
  <HeadingPairs>
    <vt:vector size="8" baseType="variant">
      <vt:variant>
        <vt:lpstr>Title</vt:lpstr>
      </vt:variant>
      <vt:variant>
        <vt:i4>1</vt:i4>
      </vt:variant>
      <vt:variant>
        <vt:lpstr>タイトル</vt:lpstr>
      </vt:variant>
      <vt:variant>
        <vt:i4>1</vt:i4>
      </vt:variant>
      <vt:variant>
        <vt:lpstr>Otsikko</vt:lpstr>
      </vt:variant>
      <vt:variant>
        <vt:i4>1</vt:i4>
      </vt:variant>
      <vt:variant>
        <vt:lpstr>Titre</vt:lpstr>
      </vt:variant>
      <vt:variant>
        <vt:i4>1</vt:i4>
      </vt:variant>
    </vt:vector>
  </HeadingPairs>
  <TitlesOfParts>
    <vt:vector size="4" baseType="lpstr">
      <vt:lpstr>IALA Guideline 1115</vt:lpstr>
      <vt:lpstr>IALA Guideline 1115</vt:lpstr>
      <vt:lpstr>IALA Guideline 1115</vt:lpstr>
      <vt:lpstr>IALA Guideline 1115</vt:lpstr>
    </vt:vector>
  </TitlesOfParts>
  <Manager>IALA</Manager>
  <Company>IALA</Company>
  <LinksUpToDate>false</LinksUpToDate>
  <CharactersWithSpaces>30712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Trainor, Neil</cp:lastModifiedBy>
  <cp:revision>18</cp:revision>
  <cp:lastPrinted>2020-01-08T03:46:00Z</cp:lastPrinted>
  <dcterms:created xsi:type="dcterms:W3CDTF">2023-01-20T00:00:00Z</dcterms:created>
  <dcterms:modified xsi:type="dcterms:W3CDTF">2023-08-16T06:12:00Z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